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FF151" w14:textId="6B50F8E3" w:rsidR="00F13DB6" w:rsidRDefault="00367237">
      <w:pPr>
        <w:kinsoku w:val="0"/>
        <w:overflowPunct w:val="0"/>
        <w:autoSpaceDE/>
        <w:autoSpaceDN/>
        <w:adjustRightInd/>
        <w:spacing w:before="598" w:line="456" w:lineRule="exact"/>
        <w:ind w:left="144"/>
        <w:textAlignment w:val="baseline"/>
        <w:rPr>
          <w:rFonts w:ascii="Arial" w:hAnsi="Arial" w:cs="Arial"/>
          <w:b/>
          <w:bCs/>
          <w:i/>
          <w:iCs/>
          <w:spacing w:val="22"/>
          <w:w w:val="90"/>
          <w:sz w:val="39"/>
          <w:szCs w:val="39"/>
        </w:rPr>
      </w:pPr>
      <w:r>
        <w:rPr>
          <w:rFonts w:ascii="Arial" w:hAnsi="Arial" w:cs="Arial"/>
          <w:b/>
          <w:bCs/>
          <w:i/>
          <w:iCs/>
          <w:spacing w:val="22"/>
          <w:w w:val="90"/>
          <w:sz w:val="39"/>
          <w:szCs w:val="39"/>
        </w:rPr>
        <w:t>STCP 19-2 Issue 00</w:t>
      </w:r>
      <w:r w:rsidR="003028C2">
        <w:rPr>
          <w:rFonts w:ascii="Arial" w:hAnsi="Arial" w:cs="Arial"/>
          <w:b/>
          <w:bCs/>
          <w:i/>
          <w:iCs/>
          <w:spacing w:val="22"/>
          <w:w w:val="90"/>
          <w:sz w:val="39"/>
          <w:szCs w:val="39"/>
        </w:rPr>
        <w:t>8</w:t>
      </w:r>
      <w:r>
        <w:rPr>
          <w:rFonts w:ascii="Arial" w:hAnsi="Arial" w:cs="Arial"/>
          <w:b/>
          <w:bCs/>
          <w:i/>
          <w:iCs/>
          <w:spacing w:val="22"/>
          <w:w w:val="90"/>
          <w:sz w:val="39"/>
          <w:szCs w:val="39"/>
        </w:rPr>
        <w:t xml:space="preserve"> Construction Process &amp;</w:t>
      </w:r>
    </w:p>
    <w:p w14:paraId="51C97B94" w14:textId="77777777" w:rsidR="00F13DB6" w:rsidRDefault="00367237">
      <w:pPr>
        <w:kinsoku w:val="0"/>
        <w:overflowPunct w:val="0"/>
        <w:autoSpaceDE/>
        <w:autoSpaceDN/>
        <w:adjustRightInd/>
        <w:spacing w:before="5" w:line="456" w:lineRule="exact"/>
        <w:ind w:left="144"/>
        <w:textAlignment w:val="baseline"/>
        <w:rPr>
          <w:rFonts w:ascii="Arial" w:hAnsi="Arial" w:cs="Arial"/>
          <w:b/>
          <w:bCs/>
          <w:i/>
          <w:iCs/>
          <w:spacing w:val="21"/>
          <w:w w:val="90"/>
          <w:sz w:val="39"/>
          <w:szCs w:val="39"/>
        </w:rPr>
      </w:pPr>
      <w:r>
        <w:rPr>
          <w:rFonts w:ascii="Arial" w:hAnsi="Arial" w:cs="Arial"/>
          <w:b/>
          <w:bCs/>
          <w:i/>
          <w:iCs/>
          <w:spacing w:val="21"/>
          <w:w w:val="90"/>
          <w:sz w:val="39"/>
          <w:szCs w:val="39"/>
        </w:rPr>
        <w:t>Scheme Closure</w:t>
      </w:r>
    </w:p>
    <w:p w14:paraId="3996BDB9" w14:textId="77777777" w:rsidR="00F13DB6" w:rsidRDefault="00367237">
      <w:pPr>
        <w:kinsoku w:val="0"/>
        <w:overflowPunct w:val="0"/>
        <w:autoSpaceDE/>
        <w:autoSpaceDN/>
        <w:adjustRightInd/>
        <w:spacing w:before="680" w:line="263" w:lineRule="exact"/>
        <w:ind w:left="144"/>
        <w:textAlignment w:val="baseline"/>
        <w:rPr>
          <w:rFonts w:ascii="Arial" w:hAnsi="Arial" w:cs="Arial"/>
          <w:b/>
          <w:bCs/>
          <w:sz w:val="24"/>
          <w:szCs w:val="24"/>
        </w:rPr>
      </w:pPr>
      <w:r>
        <w:rPr>
          <w:rFonts w:ascii="Arial" w:hAnsi="Arial" w:cs="Arial"/>
          <w:b/>
          <w:bCs/>
          <w:sz w:val="24"/>
          <w:szCs w:val="24"/>
        </w:rPr>
        <w:t>STC Procedure Document Authorisation</w:t>
      </w:r>
    </w:p>
    <w:tbl>
      <w:tblPr>
        <w:tblW w:w="0" w:type="auto"/>
        <w:tblInd w:w="20" w:type="dxa"/>
        <w:tblLayout w:type="fixed"/>
        <w:tblCellMar>
          <w:left w:w="0" w:type="dxa"/>
          <w:right w:w="0" w:type="dxa"/>
        </w:tblCellMar>
        <w:tblLook w:val="0000" w:firstRow="0" w:lastRow="0" w:firstColumn="0" w:lastColumn="0" w:noHBand="0" w:noVBand="0"/>
      </w:tblPr>
      <w:tblGrid>
        <w:gridCol w:w="2534"/>
        <w:gridCol w:w="2127"/>
        <w:gridCol w:w="2553"/>
        <w:gridCol w:w="1287"/>
      </w:tblGrid>
      <w:tr w:rsidR="00F13DB6" w14:paraId="3249C19E" w14:textId="77777777">
        <w:trPr>
          <w:trHeight w:hRule="exact" w:val="643"/>
        </w:trPr>
        <w:tc>
          <w:tcPr>
            <w:tcW w:w="2534" w:type="dxa"/>
            <w:tcBorders>
              <w:top w:val="single" w:sz="5" w:space="0" w:color="auto"/>
              <w:left w:val="single" w:sz="5" w:space="0" w:color="auto"/>
              <w:bottom w:val="single" w:sz="5" w:space="0" w:color="auto"/>
              <w:right w:val="single" w:sz="5" w:space="0" w:color="auto"/>
            </w:tcBorders>
            <w:vAlign w:val="center"/>
          </w:tcPr>
          <w:p w14:paraId="66F93DB1" w14:textId="77777777" w:rsidR="00F13DB6" w:rsidRDefault="00367237">
            <w:pPr>
              <w:kinsoku w:val="0"/>
              <w:overflowPunct w:val="0"/>
              <w:autoSpaceDE/>
              <w:autoSpaceDN/>
              <w:adjustRightInd/>
              <w:spacing w:before="153" w:after="230" w:line="255" w:lineRule="exact"/>
              <w:ind w:right="897"/>
              <w:jc w:val="right"/>
              <w:textAlignment w:val="baseline"/>
              <w:rPr>
                <w:rFonts w:ascii="Arial" w:hAnsi="Arial" w:cs="Arial"/>
                <w:b/>
                <w:bCs/>
                <w:sz w:val="22"/>
                <w:szCs w:val="22"/>
              </w:rPr>
            </w:pPr>
            <w:r>
              <w:rPr>
                <w:rFonts w:ascii="Arial" w:hAnsi="Arial" w:cs="Arial"/>
                <w:b/>
                <w:bCs/>
                <w:sz w:val="22"/>
                <w:szCs w:val="22"/>
              </w:rPr>
              <w:t>Party</w:t>
            </w:r>
          </w:p>
        </w:tc>
        <w:tc>
          <w:tcPr>
            <w:tcW w:w="2127" w:type="dxa"/>
            <w:tcBorders>
              <w:top w:val="single" w:sz="5" w:space="0" w:color="auto"/>
              <w:left w:val="single" w:sz="5" w:space="0" w:color="auto"/>
              <w:bottom w:val="single" w:sz="5" w:space="0" w:color="auto"/>
              <w:right w:val="single" w:sz="5" w:space="0" w:color="auto"/>
            </w:tcBorders>
          </w:tcPr>
          <w:p w14:paraId="02C0A731" w14:textId="77777777" w:rsidR="00F13DB6" w:rsidRDefault="00367237">
            <w:pPr>
              <w:kinsoku w:val="0"/>
              <w:overflowPunct w:val="0"/>
              <w:autoSpaceDE/>
              <w:autoSpaceDN/>
              <w:adjustRightInd/>
              <w:spacing w:before="153" w:line="242" w:lineRule="exact"/>
              <w:jc w:val="center"/>
              <w:textAlignment w:val="baseline"/>
              <w:rPr>
                <w:rFonts w:ascii="Arial" w:hAnsi="Arial" w:cs="Arial"/>
                <w:b/>
                <w:bCs/>
                <w:sz w:val="22"/>
                <w:szCs w:val="22"/>
              </w:rPr>
            </w:pPr>
            <w:r>
              <w:rPr>
                <w:rFonts w:ascii="Arial" w:hAnsi="Arial" w:cs="Arial"/>
                <w:b/>
                <w:bCs/>
                <w:sz w:val="22"/>
                <w:szCs w:val="22"/>
              </w:rPr>
              <w:t>Name of Party</w:t>
            </w:r>
            <w:r>
              <w:rPr>
                <w:rFonts w:ascii="Arial" w:hAnsi="Arial" w:cs="Arial"/>
                <w:b/>
                <w:bCs/>
                <w:sz w:val="22"/>
                <w:szCs w:val="22"/>
              </w:rPr>
              <w:br/>
              <w:t>Representative</w:t>
            </w:r>
          </w:p>
        </w:tc>
        <w:tc>
          <w:tcPr>
            <w:tcW w:w="2553" w:type="dxa"/>
            <w:tcBorders>
              <w:top w:val="single" w:sz="5" w:space="0" w:color="auto"/>
              <w:left w:val="single" w:sz="5" w:space="0" w:color="auto"/>
              <w:bottom w:val="single" w:sz="5" w:space="0" w:color="auto"/>
              <w:right w:val="single" w:sz="5" w:space="0" w:color="auto"/>
            </w:tcBorders>
            <w:vAlign w:val="center"/>
          </w:tcPr>
          <w:p w14:paraId="33DAA7E4" w14:textId="77777777" w:rsidR="00F13DB6" w:rsidRDefault="00367237">
            <w:pPr>
              <w:kinsoku w:val="0"/>
              <w:overflowPunct w:val="0"/>
              <w:autoSpaceDE/>
              <w:autoSpaceDN/>
              <w:adjustRightInd/>
              <w:spacing w:before="153" w:after="230" w:line="255" w:lineRule="exact"/>
              <w:jc w:val="center"/>
              <w:textAlignment w:val="baseline"/>
              <w:rPr>
                <w:rFonts w:ascii="Arial" w:hAnsi="Arial" w:cs="Arial"/>
                <w:b/>
                <w:bCs/>
                <w:sz w:val="22"/>
                <w:szCs w:val="22"/>
              </w:rPr>
            </w:pPr>
            <w:r>
              <w:rPr>
                <w:rFonts w:ascii="Arial" w:hAnsi="Arial" w:cs="Arial"/>
                <w:b/>
                <w:bCs/>
                <w:sz w:val="22"/>
                <w:szCs w:val="22"/>
              </w:rPr>
              <w:t>Signature</w:t>
            </w:r>
          </w:p>
        </w:tc>
        <w:tc>
          <w:tcPr>
            <w:tcW w:w="1287" w:type="dxa"/>
            <w:tcBorders>
              <w:top w:val="single" w:sz="5" w:space="0" w:color="auto"/>
              <w:left w:val="single" w:sz="5" w:space="0" w:color="auto"/>
              <w:bottom w:val="single" w:sz="5" w:space="0" w:color="auto"/>
              <w:right w:val="single" w:sz="5" w:space="0" w:color="auto"/>
            </w:tcBorders>
            <w:vAlign w:val="center"/>
          </w:tcPr>
          <w:p w14:paraId="6667AC4C" w14:textId="77777777" w:rsidR="00F13DB6" w:rsidRDefault="00367237">
            <w:pPr>
              <w:kinsoku w:val="0"/>
              <w:overflowPunct w:val="0"/>
              <w:autoSpaceDE/>
              <w:autoSpaceDN/>
              <w:adjustRightInd/>
              <w:spacing w:before="153" w:after="230" w:line="255" w:lineRule="exact"/>
              <w:jc w:val="center"/>
              <w:textAlignment w:val="baseline"/>
              <w:rPr>
                <w:rFonts w:ascii="Arial" w:hAnsi="Arial" w:cs="Arial"/>
                <w:b/>
                <w:bCs/>
                <w:sz w:val="22"/>
                <w:szCs w:val="22"/>
              </w:rPr>
            </w:pPr>
            <w:r>
              <w:rPr>
                <w:rFonts w:ascii="Arial" w:hAnsi="Arial" w:cs="Arial"/>
                <w:b/>
                <w:bCs/>
                <w:sz w:val="22"/>
                <w:szCs w:val="22"/>
              </w:rPr>
              <w:t>Date</w:t>
            </w:r>
          </w:p>
        </w:tc>
      </w:tr>
      <w:tr w:rsidR="00F13DB6" w14:paraId="22819546" w14:textId="77777777">
        <w:trPr>
          <w:trHeight w:hRule="exact" w:val="1037"/>
        </w:trPr>
        <w:tc>
          <w:tcPr>
            <w:tcW w:w="2534" w:type="dxa"/>
            <w:tcBorders>
              <w:top w:val="single" w:sz="5" w:space="0" w:color="auto"/>
              <w:left w:val="single" w:sz="5" w:space="0" w:color="auto"/>
              <w:bottom w:val="single" w:sz="5" w:space="0" w:color="auto"/>
              <w:right w:val="single" w:sz="5" w:space="0" w:color="auto"/>
            </w:tcBorders>
          </w:tcPr>
          <w:p w14:paraId="5295945A" w14:textId="47FA7B04" w:rsidR="00F13DB6" w:rsidRDefault="003929E6" w:rsidP="003929E6">
            <w:pPr>
              <w:kinsoku w:val="0"/>
              <w:overflowPunct w:val="0"/>
              <w:autoSpaceDE/>
              <w:autoSpaceDN/>
              <w:adjustRightInd/>
              <w:spacing w:after="11" w:line="253" w:lineRule="exact"/>
              <w:ind w:left="180" w:right="140"/>
              <w:textAlignment w:val="baseline"/>
              <w:rPr>
                <w:rFonts w:ascii="Arial" w:hAnsi="Arial" w:cs="Arial"/>
                <w:spacing w:val="-10"/>
                <w:sz w:val="22"/>
                <w:szCs w:val="22"/>
              </w:rPr>
            </w:pPr>
            <w:r>
              <w:rPr>
                <w:rFonts w:ascii="Arial" w:hAnsi="Arial" w:cs="Arial"/>
                <w:spacing w:val="-10"/>
                <w:sz w:val="22"/>
                <w:szCs w:val="22"/>
              </w:rPr>
              <w:t>The Company</w:t>
            </w:r>
          </w:p>
        </w:tc>
        <w:tc>
          <w:tcPr>
            <w:tcW w:w="2127" w:type="dxa"/>
            <w:tcBorders>
              <w:top w:val="single" w:sz="5" w:space="0" w:color="auto"/>
              <w:left w:val="single" w:sz="5" w:space="0" w:color="auto"/>
              <w:bottom w:val="single" w:sz="5" w:space="0" w:color="auto"/>
              <w:right w:val="single" w:sz="5" w:space="0" w:color="auto"/>
            </w:tcBorders>
          </w:tcPr>
          <w:p w14:paraId="4F692540" w14:textId="683A1C31" w:rsidR="00F13DB6" w:rsidRDefault="00F13DB6">
            <w:pPr>
              <w:kinsoku w:val="0"/>
              <w:overflowPunct w:val="0"/>
              <w:autoSpaceDE/>
              <w:autoSpaceDN/>
              <w:adjustRightInd/>
              <w:textAlignment w:val="baseline"/>
              <w:rPr>
                <w:rFonts w:ascii="Arial" w:hAnsi="Arial" w:cs="Arial"/>
                <w:sz w:val="24"/>
                <w:szCs w:val="24"/>
              </w:rPr>
            </w:pPr>
          </w:p>
        </w:tc>
        <w:tc>
          <w:tcPr>
            <w:tcW w:w="2553" w:type="dxa"/>
            <w:tcBorders>
              <w:top w:val="single" w:sz="5" w:space="0" w:color="auto"/>
              <w:left w:val="single" w:sz="5" w:space="0" w:color="auto"/>
              <w:bottom w:val="single" w:sz="5" w:space="0" w:color="auto"/>
              <w:right w:val="single" w:sz="5" w:space="0" w:color="auto"/>
            </w:tcBorders>
          </w:tcPr>
          <w:p w14:paraId="0FC6D8F3" w14:textId="77777777" w:rsidR="00F13DB6" w:rsidRDefault="00F13DB6">
            <w:pPr>
              <w:kinsoku w:val="0"/>
              <w:overflowPunct w:val="0"/>
              <w:autoSpaceDE/>
              <w:autoSpaceDN/>
              <w:adjustRightInd/>
              <w:textAlignment w:val="baseline"/>
              <w:rPr>
                <w:rFonts w:ascii="Arial" w:hAnsi="Arial" w:cs="Arial"/>
                <w:sz w:val="24"/>
                <w:szCs w:val="24"/>
              </w:rPr>
            </w:pPr>
          </w:p>
        </w:tc>
        <w:tc>
          <w:tcPr>
            <w:tcW w:w="1287" w:type="dxa"/>
            <w:tcBorders>
              <w:top w:val="single" w:sz="5" w:space="0" w:color="auto"/>
              <w:left w:val="single" w:sz="5" w:space="0" w:color="auto"/>
              <w:bottom w:val="single" w:sz="5" w:space="0" w:color="auto"/>
              <w:right w:val="single" w:sz="5" w:space="0" w:color="auto"/>
            </w:tcBorders>
          </w:tcPr>
          <w:p w14:paraId="5A7DADCE"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6F9BD9B4" w14:textId="77777777">
        <w:trPr>
          <w:trHeight w:hRule="exact" w:val="768"/>
        </w:trPr>
        <w:tc>
          <w:tcPr>
            <w:tcW w:w="2534" w:type="dxa"/>
            <w:tcBorders>
              <w:top w:val="single" w:sz="5" w:space="0" w:color="auto"/>
              <w:left w:val="single" w:sz="5" w:space="0" w:color="auto"/>
              <w:bottom w:val="single" w:sz="5" w:space="0" w:color="auto"/>
              <w:right w:val="single" w:sz="5" w:space="0" w:color="auto"/>
            </w:tcBorders>
          </w:tcPr>
          <w:p w14:paraId="6048654F" w14:textId="77777777" w:rsidR="00F13DB6" w:rsidRDefault="00367237" w:rsidP="003929E6">
            <w:pPr>
              <w:kinsoku w:val="0"/>
              <w:overflowPunct w:val="0"/>
              <w:autoSpaceDE/>
              <w:autoSpaceDN/>
              <w:adjustRightInd/>
              <w:spacing w:line="251" w:lineRule="exact"/>
              <w:ind w:left="216"/>
              <w:textAlignment w:val="baseline"/>
              <w:rPr>
                <w:rFonts w:ascii="Arial" w:hAnsi="Arial" w:cs="Arial"/>
                <w:spacing w:val="-13"/>
                <w:sz w:val="22"/>
                <w:szCs w:val="22"/>
              </w:rPr>
            </w:pPr>
            <w:r>
              <w:rPr>
                <w:rFonts w:ascii="Arial" w:hAnsi="Arial" w:cs="Arial"/>
                <w:spacing w:val="-13"/>
                <w:sz w:val="22"/>
                <w:szCs w:val="22"/>
              </w:rPr>
              <w:t>National Grid Electricity</w:t>
            </w:r>
          </w:p>
          <w:p w14:paraId="54638175" w14:textId="77777777" w:rsidR="00F13DB6" w:rsidRDefault="00367237" w:rsidP="003929E6">
            <w:pPr>
              <w:kinsoku w:val="0"/>
              <w:overflowPunct w:val="0"/>
              <w:autoSpaceDE/>
              <w:autoSpaceDN/>
              <w:adjustRightInd/>
              <w:spacing w:after="1" w:line="247" w:lineRule="exact"/>
              <w:ind w:left="144"/>
              <w:textAlignment w:val="baseline"/>
              <w:rPr>
                <w:rFonts w:ascii="Arial" w:hAnsi="Arial" w:cs="Arial"/>
                <w:sz w:val="22"/>
                <w:szCs w:val="22"/>
              </w:rPr>
            </w:pPr>
            <w:r>
              <w:rPr>
                <w:rFonts w:ascii="Arial" w:hAnsi="Arial" w:cs="Arial"/>
                <w:sz w:val="22"/>
                <w:szCs w:val="22"/>
              </w:rPr>
              <w:t>Transmission plc</w:t>
            </w:r>
          </w:p>
        </w:tc>
        <w:tc>
          <w:tcPr>
            <w:tcW w:w="2127" w:type="dxa"/>
            <w:tcBorders>
              <w:top w:val="single" w:sz="5" w:space="0" w:color="auto"/>
              <w:left w:val="single" w:sz="5" w:space="0" w:color="auto"/>
              <w:bottom w:val="single" w:sz="5" w:space="0" w:color="auto"/>
              <w:right w:val="single" w:sz="5" w:space="0" w:color="auto"/>
            </w:tcBorders>
          </w:tcPr>
          <w:p w14:paraId="086A45B7" w14:textId="77777777" w:rsidR="00F13DB6" w:rsidRDefault="00F13DB6">
            <w:pPr>
              <w:kinsoku w:val="0"/>
              <w:overflowPunct w:val="0"/>
              <w:autoSpaceDE/>
              <w:autoSpaceDN/>
              <w:adjustRightInd/>
              <w:textAlignment w:val="baseline"/>
              <w:rPr>
                <w:rFonts w:ascii="Arial" w:hAnsi="Arial" w:cs="Arial"/>
                <w:sz w:val="24"/>
                <w:szCs w:val="24"/>
              </w:rPr>
            </w:pPr>
          </w:p>
        </w:tc>
        <w:tc>
          <w:tcPr>
            <w:tcW w:w="2553" w:type="dxa"/>
            <w:tcBorders>
              <w:top w:val="single" w:sz="5" w:space="0" w:color="auto"/>
              <w:left w:val="single" w:sz="5" w:space="0" w:color="auto"/>
              <w:bottom w:val="single" w:sz="5" w:space="0" w:color="auto"/>
              <w:right w:val="single" w:sz="5" w:space="0" w:color="auto"/>
            </w:tcBorders>
          </w:tcPr>
          <w:p w14:paraId="700139A5" w14:textId="77777777" w:rsidR="00F13DB6" w:rsidRDefault="00F13DB6">
            <w:pPr>
              <w:kinsoku w:val="0"/>
              <w:overflowPunct w:val="0"/>
              <w:autoSpaceDE/>
              <w:autoSpaceDN/>
              <w:adjustRightInd/>
              <w:textAlignment w:val="baseline"/>
              <w:rPr>
                <w:rFonts w:ascii="Arial" w:hAnsi="Arial" w:cs="Arial"/>
                <w:sz w:val="24"/>
                <w:szCs w:val="24"/>
              </w:rPr>
            </w:pPr>
          </w:p>
        </w:tc>
        <w:tc>
          <w:tcPr>
            <w:tcW w:w="1287" w:type="dxa"/>
            <w:tcBorders>
              <w:top w:val="single" w:sz="5" w:space="0" w:color="auto"/>
              <w:left w:val="single" w:sz="5" w:space="0" w:color="auto"/>
              <w:bottom w:val="single" w:sz="5" w:space="0" w:color="auto"/>
              <w:right w:val="single" w:sz="5" w:space="0" w:color="auto"/>
            </w:tcBorders>
          </w:tcPr>
          <w:p w14:paraId="7A0D69AC"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3D7E94B6" w14:textId="77777777">
        <w:trPr>
          <w:trHeight w:hRule="exact" w:val="643"/>
        </w:trPr>
        <w:tc>
          <w:tcPr>
            <w:tcW w:w="2534" w:type="dxa"/>
            <w:tcBorders>
              <w:top w:val="single" w:sz="5" w:space="0" w:color="auto"/>
              <w:left w:val="single" w:sz="5" w:space="0" w:color="auto"/>
              <w:bottom w:val="single" w:sz="5" w:space="0" w:color="auto"/>
              <w:right w:val="single" w:sz="5" w:space="0" w:color="auto"/>
            </w:tcBorders>
            <w:vAlign w:val="center"/>
          </w:tcPr>
          <w:p w14:paraId="48FBAFB9" w14:textId="77777777" w:rsidR="00F13DB6" w:rsidRDefault="00367237">
            <w:pPr>
              <w:kinsoku w:val="0"/>
              <w:overflowPunct w:val="0"/>
              <w:autoSpaceDE/>
              <w:autoSpaceDN/>
              <w:adjustRightInd/>
              <w:spacing w:before="211" w:after="174" w:line="253" w:lineRule="exact"/>
              <w:ind w:left="134"/>
              <w:textAlignment w:val="baseline"/>
              <w:rPr>
                <w:rFonts w:ascii="Arial" w:hAnsi="Arial" w:cs="Arial"/>
                <w:sz w:val="22"/>
                <w:szCs w:val="22"/>
              </w:rPr>
            </w:pPr>
            <w:r>
              <w:rPr>
                <w:rFonts w:ascii="Arial" w:hAnsi="Arial" w:cs="Arial"/>
                <w:sz w:val="22"/>
                <w:szCs w:val="22"/>
              </w:rPr>
              <w:t>SP Transmission Ltd</w:t>
            </w:r>
          </w:p>
        </w:tc>
        <w:tc>
          <w:tcPr>
            <w:tcW w:w="2127" w:type="dxa"/>
            <w:tcBorders>
              <w:top w:val="single" w:sz="5" w:space="0" w:color="auto"/>
              <w:left w:val="single" w:sz="5" w:space="0" w:color="auto"/>
              <w:bottom w:val="single" w:sz="5" w:space="0" w:color="auto"/>
              <w:right w:val="single" w:sz="5" w:space="0" w:color="auto"/>
            </w:tcBorders>
          </w:tcPr>
          <w:p w14:paraId="7A91243F" w14:textId="77777777" w:rsidR="00F13DB6" w:rsidRDefault="00F13DB6">
            <w:pPr>
              <w:kinsoku w:val="0"/>
              <w:overflowPunct w:val="0"/>
              <w:autoSpaceDE/>
              <w:autoSpaceDN/>
              <w:adjustRightInd/>
              <w:textAlignment w:val="baseline"/>
              <w:rPr>
                <w:rFonts w:ascii="Arial" w:hAnsi="Arial" w:cs="Arial"/>
                <w:sz w:val="24"/>
                <w:szCs w:val="24"/>
              </w:rPr>
            </w:pPr>
          </w:p>
        </w:tc>
        <w:tc>
          <w:tcPr>
            <w:tcW w:w="2553" w:type="dxa"/>
            <w:tcBorders>
              <w:top w:val="single" w:sz="5" w:space="0" w:color="auto"/>
              <w:left w:val="single" w:sz="5" w:space="0" w:color="auto"/>
              <w:bottom w:val="single" w:sz="5" w:space="0" w:color="auto"/>
              <w:right w:val="single" w:sz="5" w:space="0" w:color="auto"/>
            </w:tcBorders>
          </w:tcPr>
          <w:p w14:paraId="2D286F23" w14:textId="77777777" w:rsidR="00F13DB6" w:rsidRDefault="00F13DB6">
            <w:pPr>
              <w:kinsoku w:val="0"/>
              <w:overflowPunct w:val="0"/>
              <w:autoSpaceDE/>
              <w:autoSpaceDN/>
              <w:adjustRightInd/>
              <w:textAlignment w:val="baseline"/>
              <w:rPr>
                <w:rFonts w:ascii="Arial" w:hAnsi="Arial" w:cs="Arial"/>
                <w:sz w:val="24"/>
                <w:szCs w:val="24"/>
              </w:rPr>
            </w:pPr>
          </w:p>
        </w:tc>
        <w:tc>
          <w:tcPr>
            <w:tcW w:w="1287" w:type="dxa"/>
            <w:tcBorders>
              <w:top w:val="single" w:sz="5" w:space="0" w:color="auto"/>
              <w:left w:val="single" w:sz="5" w:space="0" w:color="auto"/>
              <w:bottom w:val="single" w:sz="5" w:space="0" w:color="auto"/>
              <w:right w:val="single" w:sz="5" w:space="0" w:color="auto"/>
            </w:tcBorders>
          </w:tcPr>
          <w:p w14:paraId="033C5B13"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4B91F575" w14:textId="77777777">
        <w:trPr>
          <w:trHeight w:hRule="exact" w:val="639"/>
        </w:trPr>
        <w:tc>
          <w:tcPr>
            <w:tcW w:w="2534" w:type="dxa"/>
            <w:tcBorders>
              <w:top w:val="single" w:sz="5" w:space="0" w:color="auto"/>
              <w:left w:val="single" w:sz="5" w:space="0" w:color="auto"/>
              <w:bottom w:val="single" w:sz="5" w:space="0" w:color="auto"/>
              <w:right w:val="single" w:sz="5" w:space="0" w:color="auto"/>
            </w:tcBorders>
          </w:tcPr>
          <w:p w14:paraId="3C1BD56C" w14:textId="77777777" w:rsidR="00F13DB6" w:rsidRDefault="00367237">
            <w:pPr>
              <w:kinsoku w:val="0"/>
              <w:overflowPunct w:val="0"/>
              <w:autoSpaceDE/>
              <w:autoSpaceDN/>
              <w:adjustRightInd/>
              <w:spacing w:before="79" w:after="39" w:line="255" w:lineRule="exact"/>
              <w:ind w:left="108"/>
              <w:textAlignment w:val="baseline"/>
              <w:rPr>
                <w:rFonts w:ascii="Arial" w:hAnsi="Arial" w:cs="Arial"/>
                <w:sz w:val="22"/>
                <w:szCs w:val="22"/>
              </w:rPr>
            </w:pPr>
            <w:r>
              <w:rPr>
                <w:rFonts w:ascii="Arial" w:hAnsi="Arial" w:cs="Arial"/>
                <w:sz w:val="22"/>
                <w:szCs w:val="22"/>
              </w:rPr>
              <w:t>Scottish Hydro-Electric Transmission Ltd</w:t>
            </w:r>
          </w:p>
        </w:tc>
        <w:tc>
          <w:tcPr>
            <w:tcW w:w="2127" w:type="dxa"/>
            <w:tcBorders>
              <w:top w:val="single" w:sz="5" w:space="0" w:color="auto"/>
              <w:left w:val="single" w:sz="5" w:space="0" w:color="auto"/>
              <w:bottom w:val="single" w:sz="5" w:space="0" w:color="auto"/>
              <w:right w:val="single" w:sz="5" w:space="0" w:color="auto"/>
            </w:tcBorders>
          </w:tcPr>
          <w:p w14:paraId="12D76FC5" w14:textId="77777777" w:rsidR="00F13DB6" w:rsidRDefault="00F13DB6">
            <w:pPr>
              <w:kinsoku w:val="0"/>
              <w:overflowPunct w:val="0"/>
              <w:autoSpaceDE/>
              <w:autoSpaceDN/>
              <w:adjustRightInd/>
              <w:textAlignment w:val="baseline"/>
              <w:rPr>
                <w:rFonts w:ascii="Arial" w:hAnsi="Arial" w:cs="Arial"/>
                <w:sz w:val="24"/>
                <w:szCs w:val="24"/>
              </w:rPr>
            </w:pPr>
          </w:p>
        </w:tc>
        <w:tc>
          <w:tcPr>
            <w:tcW w:w="2553" w:type="dxa"/>
            <w:tcBorders>
              <w:top w:val="single" w:sz="5" w:space="0" w:color="auto"/>
              <w:left w:val="single" w:sz="5" w:space="0" w:color="auto"/>
              <w:bottom w:val="single" w:sz="5" w:space="0" w:color="auto"/>
              <w:right w:val="single" w:sz="5" w:space="0" w:color="auto"/>
            </w:tcBorders>
          </w:tcPr>
          <w:p w14:paraId="6DE7A2BE" w14:textId="77777777" w:rsidR="00F13DB6" w:rsidRDefault="00F13DB6">
            <w:pPr>
              <w:kinsoku w:val="0"/>
              <w:overflowPunct w:val="0"/>
              <w:autoSpaceDE/>
              <w:autoSpaceDN/>
              <w:adjustRightInd/>
              <w:textAlignment w:val="baseline"/>
              <w:rPr>
                <w:rFonts w:ascii="Arial" w:hAnsi="Arial" w:cs="Arial"/>
                <w:sz w:val="24"/>
                <w:szCs w:val="24"/>
              </w:rPr>
            </w:pPr>
          </w:p>
        </w:tc>
        <w:tc>
          <w:tcPr>
            <w:tcW w:w="1287" w:type="dxa"/>
            <w:tcBorders>
              <w:top w:val="single" w:sz="5" w:space="0" w:color="auto"/>
              <w:left w:val="single" w:sz="5" w:space="0" w:color="auto"/>
              <w:bottom w:val="single" w:sz="5" w:space="0" w:color="auto"/>
              <w:right w:val="single" w:sz="5" w:space="0" w:color="auto"/>
            </w:tcBorders>
          </w:tcPr>
          <w:p w14:paraId="6A5B4C7B"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3A99FDEA" w14:textId="77777777">
        <w:trPr>
          <w:trHeight w:hRule="exact" w:val="657"/>
        </w:trPr>
        <w:tc>
          <w:tcPr>
            <w:tcW w:w="2534" w:type="dxa"/>
            <w:tcBorders>
              <w:top w:val="single" w:sz="5" w:space="0" w:color="auto"/>
              <w:left w:val="single" w:sz="5" w:space="0" w:color="auto"/>
              <w:bottom w:val="single" w:sz="5" w:space="0" w:color="auto"/>
              <w:right w:val="single" w:sz="5" w:space="0" w:color="auto"/>
            </w:tcBorders>
          </w:tcPr>
          <w:p w14:paraId="39825D20" w14:textId="77777777" w:rsidR="00F13DB6" w:rsidRDefault="00367237">
            <w:pPr>
              <w:kinsoku w:val="0"/>
              <w:overflowPunct w:val="0"/>
              <w:autoSpaceDE/>
              <w:autoSpaceDN/>
              <w:adjustRightInd/>
              <w:spacing w:before="80" w:after="64" w:line="254" w:lineRule="exact"/>
              <w:ind w:left="108"/>
              <w:textAlignment w:val="baseline"/>
              <w:rPr>
                <w:rFonts w:ascii="Arial" w:hAnsi="Arial" w:cs="Arial"/>
                <w:sz w:val="22"/>
                <w:szCs w:val="22"/>
              </w:rPr>
            </w:pPr>
            <w:r>
              <w:rPr>
                <w:rFonts w:ascii="Arial" w:hAnsi="Arial" w:cs="Arial"/>
                <w:sz w:val="22"/>
                <w:szCs w:val="22"/>
              </w:rPr>
              <w:t>Offshore Transmission Owners</w:t>
            </w:r>
          </w:p>
        </w:tc>
        <w:tc>
          <w:tcPr>
            <w:tcW w:w="2127" w:type="dxa"/>
            <w:tcBorders>
              <w:top w:val="single" w:sz="5" w:space="0" w:color="auto"/>
              <w:left w:val="single" w:sz="5" w:space="0" w:color="auto"/>
              <w:bottom w:val="single" w:sz="5" w:space="0" w:color="auto"/>
              <w:right w:val="single" w:sz="5" w:space="0" w:color="auto"/>
            </w:tcBorders>
          </w:tcPr>
          <w:p w14:paraId="593B6360" w14:textId="77777777" w:rsidR="00F13DB6" w:rsidRDefault="00F13DB6">
            <w:pPr>
              <w:kinsoku w:val="0"/>
              <w:overflowPunct w:val="0"/>
              <w:autoSpaceDE/>
              <w:autoSpaceDN/>
              <w:adjustRightInd/>
              <w:textAlignment w:val="baseline"/>
              <w:rPr>
                <w:rFonts w:ascii="Arial" w:hAnsi="Arial" w:cs="Arial"/>
                <w:sz w:val="24"/>
                <w:szCs w:val="24"/>
              </w:rPr>
            </w:pPr>
          </w:p>
        </w:tc>
        <w:tc>
          <w:tcPr>
            <w:tcW w:w="2553" w:type="dxa"/>
            <w:tcBorders>
              <w:top w:val="single" w:sz="5" w:space="0" w:color="auto"/>
              <w:left w:val="single" w:sz="5" w:space="0" w:color="auto"/>
              <w:bottom w:val="single" w:sz="5" w:space="0" w:color="auto"/>
              <w:right w:val="single" w:sz="5" w:space="0" w:color="auto"/>
            </w:tcBorders>
          </w:tcPr>
          <w:p w14:paraId="5660300B" w14:textId="77777777" w:rsidR="00F13DB6" w:rsidRDefault="00F13DB6">
            <w:pPr>
              <w:kinsoku w:val="0"/>
              <w:overflowPunct w:val="0"/>
              <w:autoSpaceDE/>
              <w:autoSpaceDN/>
              <w:adjustRightInd/>
              <w:textAlignment w:val="baseline"/>
              <w:rPr>
                <w:rFonts w:ascii="Arial" w:hAnsi="Arial" w:cs="Arial"/>
                <w:sz w:val="24"/>
                <w:szCs w:val="24"/>
              </w:rPr>
            </w:pPr>
          </w:p>
        </w:tc>
        <w:tc>
          <w:tcPr>
            <w:tcW w:w="1287" w:type="dxa"/>
            <w:tcBorders>
              <w:top w:val="single" w:sz="5" w:space="0" w:color="auto"/>
              <w:left w:val="single" w:sz="5" w:space="0" w:color="auto"/>
              <w:bottom w:val="single" w:sz="5" w:space="0" w:color="auto"/>
              <w:right w:val="single" w:sz="5" w:space="0" w:color="auto"/>
            </w:tcBorders>
          </w:tcPr>
          <w:p w14:paraId="431FEB7D" w14:textId="77777777" w:rsidR="00F13DB6" w:rsidRDefault="00F13DB6">
            <w:pPr>
              <w:kinsoku w:val="0"/>
              <w:overflowPunct w:val="0"/>
              <w:autoSpaceDE/>
              <w:autoSpaceDN/>
              <w:adjustRightInd/>
              <w:textAlignment w:val="baseline"/>
              <w:rPr>
                <w:rFonts w:ascii="Arial" w:hAnsi="Arial" w:cs="Arial"/>
                <w:sz w:val="24"/>
                <w:szCs w:val="24"/>
              </w:rPr>
            </w:pPr>
          </w:p>
        </w:tc>
      </w:tr>
    </w:tbl>
    <w:p w14:paraId="40AEDC3D" w14:textId="77777777" w:rsidR="00F13DB6" w:rsidRDefault="00F13DB6">
      <w:pPr>
        <w:kinsoku w:val="0"/>
        <w:overflowPunct w:val="0"/>
        <w:autoSpaceDE/>
        <w:autoSpaceDN/>
        <w:adjustRightInd/>
        <w:spacing w:after="493" w:line="20" w:lineRule="exact"/>
        <w:ind w:left="14" w:right="1281"/>
        <w:textAlignment w:val="baseline"/>
        <w:rPr>
          <w:sz w:val="24"/>
          <w:szCs w:val="24"/>
        </w:rPr>
      </w:pPr>
    </w:p>
    <w:p w14:paraId="0F43EF06" w14:textId="77777777" w:rsidR="00F13DB6" w:rsidRDefault="00367237">
      <w:pPr>
        <w:kinsoku w:val="0"/>
        <w:overflowPunct w:val="0"/>
        <w:autoSpaceDE/>
        <w:autoSpaceDN/>
        <w:adjustRightInd/>
        <w:spacing w:before="2" w:after="222" w:line="280" w:lineRule="exact"/>
        <w:ind w:left="144"/>
        <w:textAlignment w:val="baseline"/>
        <w:rPr>
          <w:rFonts w:ascii="Arial" w:hAnsi="Arial" w:cs="Arial"/>
          <w:b/>
          <w:bCs/>
          <w:sz w:val="24"/>
          <w:szCs w:val="24"/>
        </w:rPr>
      </w:pPr>
      <w:r>
        <w:rPr>
          <w:rFonts w:ascii="Arial" w:hAnsi="Arial" w:cs="Arial"/>
          <w:b/>
          <w:bCs/>
          <w:sz w:val="24"/>
          <w:szCs w:val="24"/>
        </w:rPr>
        <w:t>STC Procedure Change Control History</w:t>
      </w:r>
    </w:p>
    <w:tbl>
      <w:tblPr>
        <w:tblW w:w="9763" w:type="dxa"/>
        <w:tblInd w:w="25" w:type="dxa"/>
        <w:tblLayout w:type="fixed"/>
        <w:tblCellMar>
          <w:left w:w="0" w:type="dxa"/>
          <w:right w:w="0" w:type="dxa"/>
        </w:tblCellMar>
        <w:tblLook w:val="0000" w:firstRow="0" w:lastRow="0" w:firstColumn="0" w:lastColumn="0" w:noHBand="0" w:noVBand="0"/>
      </w:tblPr>
      <w:tblGrid>
        <w:gridCol w:w="1320"/>
        <w:gridCol w:w="1536"/>
        <w:gridCol w:w="6907"/>
      </w:tblGrid>
      <w:tr w:rsidR="00F13DB6" w14:paraId="6604B66B" w14:textId="77777777" w:rsidTr="003929E6">
        <w:trPr>
          <w:trHeight w:hRule="exact" w:val="374"/>
        </w:trPr>
        <w:tc>
          <w:tcPr>
            <w:tcW w:w="1320" w:type="dxa"/>
            <w:tcBorders>
              <w:top w:val="single" w:sz="5" w:space="0" w:color="auto"/>
              <w:left w:val="single" w:sz="5" w:space="0" w:color="auto"/>
              <w:bottom w:val="single" w:sz="5" w:space="0" w:color="auto"/>
              <w:right w:val="single" w:sz="5" w:space="0" w:color="auto"/>
            </w:tcBorders>
          </w:tcPr>
          <w:p w14:paraId="3C356B02" w14:textId="77777777" w:rsidR="00F13DB6" w:rsidRDefault="00367237">
            <w:pPr>
              <w:kinsoku w:val="0"/>
              <w:overflowPunct w:val="0"/>
              <w:autoSpaceDE/>
              <w:autoSpaceDN/>
              <w:adjustRightInd/>
              <w:spacing w:after="103" w:line="235" w:lineRule="exact"/>
              <w:ind w:right="346"/>
              <w:jc w:val="right"/>
              <w:textAlignment w:val="baseline"/>
              <w:rPr>
                <w:rFonts w:ascii="Arial" w:hAnsi="Arial" w:cs="Arial"/>
              </w:rPr>
            </w:pPr>
            <w:r>
              <w:rPr>
                <w:rFonts w:ascii="Arial" w:hAnsi="Arial" w:cs="Arial"/>
              </w:rPr>
              <w:t>Issue 001</w:t>
            </w:r>
          </w:p>
        </w:tc>
        <w:tc>
          <w:tcPr>
            <w:tcW w:w="1536" w:type="dxa"/>
            <w:tcBorders>
              <w:top w:val="single" w:sz="5" w:space="0" w:color="auto"/>
              <w:left w:val="single" w:sz="5" w:space="0" w:color="auto"/>
              <w:bottom w:val="single" w:sz="5" w:space="0" w:color="auto"/>
              <w:right w:val="single" w:sz="5" w:space="0" w:color="auto"/>
            </w:tcBorders>
          </w:tcPr>
          <w:p w14:paraId="6856FD8C" w14:textId="77777777" w:rsidR="00F13DB6" w:rsidRDefault="00367237">
            <w:pPr>
              <w:kinsoku w:val="0"/>
              <w:overflowPunct w:val="0"/>
              <w:autoSpaceDE/>
              <w:autoSpaceDN/>
              <w:adjustRightInd/>
              <w:spacing w:after="103" w:line="235" w:lineRule="exact"/>
              <w:ind w:right="442"/>
              <w:jc w:val="right"/>
              <w:textAlignment w:val="baseline"/>
              <w:rPr>
                <w:rFonts w:ascii="Arial" w:hAnsi="Arial" w:cs="Arial"/>
              </w:rPr>
            </w:pPr>
            <w:r>
              <w:rPr>
                <w:rFonts w:ascii="Arial" w:hAnsi="Arial" w:cs="Arial"/>
              </w:rPr>
              <w:t>16/03/2005</w:t>
            </w:r>
          </w:p>
        </w:tc>
        <w:tc>
          <w:tcPr>
            <w:tcW w:w="6907" w:type="dxa"/>
            <w:tcBorders>
              <w:top w:val="single" w:sz="5" w:space="0" w:color="auto"/>
              <w:left w:val="single" w:sz="5" w:space="0" w:color="auto"/>
              <w:bottom w:val="single" w:sz="5" w:space="0" w:color="auto"/>
              <w:right w:val="single" w:sz="5" w:space="0" w:color="auto"/>
            </w:tcBorders>
          </w:tcPr>
          <w:p w14:paraId="6C49CB2F" w14:textId="77777777" w:rsidR="00F13DB6" w:rsidRDefault="00367237">
            <w:pPr>
              <w:kinsoku w:val="0"/>
              <w:overflowPunct w:val="0"/>
              <w:autoSpaceDE/>
              <w:autoSpaceDN/>
              <w:adjustRightInd/>
              <w:spacing w:after="103" w:line="235" w:lineRule="exact"/>
              <w:ind w:left="149"/>
              <w:textAlignment w:val="baseline"/>
              <w:rPr>
                <w:rFonts w:ascii="Arial" w:hAnsi="Arial" w:cs="Arial"/>
              </w:rPr>
            </w:pPr>
            <w:r>
              <w:rPr>
                <w:rFonts w:ascii="Arial" w:hAnsi="Arial" w:cs="Arial"/>
              </w:rPr>
              <w:t>BETTA Go-Live version</w:t>
            </w:r>
          </w:p>
        </w:tc>
      </w:tr>
      <w:tr w:rsidR="00F13DB6" w14:paraId="1619B34A" w14:textId="77777777" w:rsidTr="003929E6">
        <w:trPr>
          <w:trHeight w:hRule="exact" w:val="360"/>
        </w:trPr>
        <w:tc>
          <w:tcPr>
            <w:tcW w:w="1320" w:type="dxa"/>
            <w:tcBorders>
              <w:top w:val="single" w:sz="5" w:space="0" w:color="auto"/>
              <w:left w:val="single" w:sz="5" w:space="0" w:color="auto"/>
              <w:bottom w:val="single" w:sz="5" w:space="0" w:color="auto"/>
              <w:right w:val="single" w:sz="5" w:space="0" w:color="auto"/>
            </w:tcBorders>
          </w:tcPr>
          <w:p w14:paraId="5DD719E2" w14:textId="77777777" w:rsidR="00F13DB6" w:rsidRDefault="00367237">
            <w:pPr>
              <w:kinsoku w:val="0"/>
              <w:overflowPunct w:val="0"/>
              <w:autoSpaceDE/>
              <w:autoSpaceDN/>
              <w:adjustRightInd/>
              <w:spacing w:after="99" w:line="235" w:lineRule="exact"/>
              <w:ind w:right="346"/>
              <w:jc w:val="right"/>
              <w:textAlignment w:val="baseline"/>
              <w:rPr>
                <w:rFonts w:ascii="Arial" w:hAnsi="Arial" w:cs="Arial"/>
              </w:rPr>
            </w:pPr>
            <w:r>
              <w:rPr>
                <w:rFonts w:ascii="Arial" w:hAnsi="Arial" w:cs="Arial"/>
              </w:rPr>
              <w:t>Issue 002</w:t>
            </w:r>
          </w:p>
        </w:tc>
        <w:tc>
          <w:tcPr>
            <w:tcW w:w="1536" w:type="dxa"/>
            <w:tcBorders>
              <w:top w:val="single" w:sz="5" w:space="0" w:color="auto"/>
              <w:left w:val="single" w:sz="5" w:space="0" w:color="auto"/>
              <w:bottom w:val="single" w:sz="5" w:space="0" w:color="auto"/>
              <w:right w:val="single" w:sz="5" w:space="0" w:color="auto"/>
            </w:tcBorders>
          </w:tcPr>
          <w:p w14:paraId="2008EC56" w14:textId="77777777" w:rsidR="00F13DB6" w:rsidRDefault="00367237">
            <w:pPr>
              <w:kinsoku w:val="0"/>
              <w:overflowPunct w:val="0"/>
              <w:autoSpaceDE/>
              <w:autoSpaceDN/>
              <w:adjustRightInd/>
              <w:spacing w:after="99" w:line="235" w:lineRule="exact"/>
              <w:ind w:right="442"/>
              <w:jc w:val="right"/>
              <w:textAlignment w:val="baseline"/>
              <w:rPr>
                <w:rFonts w:ascii="Arial" w:hAnsi="Arial" w:cs="Arial"/>
              </w:rPr>
            </w:pPr>
            <w:r>
              <w:rPr>
                <w:rFonts w:ascii="Arial" w:hAnsi="Arial" w:cs="Arial"/>
              </w:rPr>
              <w:t>26/05/2005</w:t>
            </w:r>
          </w:p>
        </w:tc>
        <w:tc>
          <w:tcPr>
            <w:tcW w:w="6907" w:type="dxa"/>
            <w:tcBorders>
              <w:top w:val="single" w:sz="5" w:space="0" w:color="auto"/>
              <w:left w:val="single" w:sz="5" w:space="0" w:color="auto"/>
              <w:bottom w:val="single" w:sz="5" w:space="0" w:color="auto"/>
              <w:right w:val="single" w:sz="5" w:space="0" w:color="auto"/>
            </w:tcBorders>
          </w:tcPr>
          <w:p w14:paraId="115F750A" w14:textId="77777777" w:rsidR="00F13DB6" w:rsidRDefault="00367237">
            <w:pPr>
              <w:kinsoku w:val="0"/>
              <w:overflowPunct w:val="0"/>
              <w:autoSpaceDE/>
              <w:autoSpaceDN/>
              <w:adjustRightInd/>
              <w:spacing w:after="99" w:line="235" w:lineRule="exact"/>
              <w:ind w:left="149"/>
              <w:textAlignment w:val="baseline"/>
              <w:rPr>
                <w:rFonts w:ascii="Arial" w:hAnsi="Arial" w:cs="Arial"/>
              </w:rPr>
            </w:pPr>
            <w:r>
              <w:rPr>
                <w:rFonts w:ascii="Arial" w:hAnsi="Arial" w:cs="Arial"/>
              </w:rPr>
              <w:t>Issue 002 incorporating PA016</w:t>
            </w:r>
          </w:p>
        </w:tc>
      </w:tr>
      <w:tr w:rsidR="00F13DB6" w14:paraId="6B641C3D" w14:textId="77777777" w:rsidTr="003929E6">
        <w:trPr>
          <w:trHeight w:hRule="exact" w:val="360"/>
        </w:trPr>
        <w:tc>
          <w:tcPr>
            <w:tcW w:w="1320" w:type="dxa"/>
            <w:tcBorders>
              <w:top w:val="single" w:sz="5" w:space="0" w:color="auto"/>
              <w:left w:val="single" w:sz="5" w:space="0" w:color="auto"/>
              <w:bottom w:val="single" w:sz="5" w:space="0" w:color="auto"/>
              <w:right w:val="single" w:sz="5" w:space="0" w:color="auto"/>
            </w:tcBorders>
          </w:tcPr>
          <w:p w14:paraId="72FFC943" w14:textId="77777777" w:rsidR="00F13DB6" w:rsidRDefault="00367237">
            <w:pPr>
              <w:kinsoku w:val="0"/>
              <w:overflowPunct w:val="0"/>
              <w:autoSpaceDE/>
              <w:autoSpaceDN/>
              <w:adjustRightInd/>
              <w:spacing w:after="99" w:line="235" w:lineRule="exact"/>
              <w:ind w:right="346"/>
              <w:jc w:val="right"/>
              <w:textAlignment w:val="baseline"/>
              <w:rPr>
                <w:rFonts w:ascii="Arial" w:hAnsi="Arial" w:cs="Arial"/>
              </w:rPr>
            </w:pPr>
            <w:r>
              <w:rPr>
                <w:rFonts w:ascii="Arial" w:hAnsi="Arial" w:cs="Arial"/>
              </w:rPr>
              <w:t>Issue 003</w:t>
            </w:r>
          </w:p>
        </w:tc>
        <w:tc>
          <w:tcPr>
            <w:tcW w:w="1536" w:type="dxa"/>
            <w:tcBorders>
              <w:top w:val="single" w:sz="5" w:space="0" w:color="auto"/>
              <w:left w:val="single" w:sz="5" w:space="0" w:color="auto"/>
              <w:bottom w:val="single" w:sz="5" w:space="0" w:color="auto"/>
              <w:right w:val="single" w:sz="5" w:space="0" w:color="auto"/>
            </w:tcBorders>
          </w:tcPr>
          <w:p w14:paraId="59D9160F" w14:textId="77777777" w:rsidR="00F13DB6" w:rsidRDefault="00367237">
            <w:pPr>
              <w:kinsoku w:val="0"/>
              <w:overflowPunct w:val="0"/>
              <w:autoSpaceDE/>
              <w:autoSpaceDN/>
              <w:adjustRightInd/>
              <w:spacing w:after="99" w:line="235" w:lineRule="exact"/>
              <w:ind w:right="442"/>
              <w:jc w:val="right"/>
              <w:textAlignment w:val="baseline"/>
              <w:rPr>
                <w:rFonts w:ascii="Arial" w:hAnsi="Arial" w:cs="Arial"/>
              </w:rPr>
            </w:pPr>
            <w:r>
              <w:rPr>
                <w:rFonts w:ascii="Arial" w:hAnsi="Arial" w:cs="Arial"/>
              </w:rPr>
              <w:t>25/10/2005</w:t>
            </w:r>
          </w:p>
        </w:tc>
        <w:tc>
          <w:tcPr>
            <w:tcW w:w="6907" w:type="dxa"/>
            <w:tcBorders>
              <w:top w:val="single" w:sz="5" w:space="0" w:color="auto"/>
              <w:left w:val="single" w:sz="5" w:space="0" w:color="auto"/>
              <w:bottom w:val="single" w:sz="5" w:space="0" w:color="auto"/>
              <w:right w:val="single" w:sz="5" w:space="0" w:color="auto"/>
            </w:tcBorders>
          </w:tcPr>
          <w:p w14:paraId="78302E10" w14:textId="77777777" w:rsidR="00F13DB6" w:rsidRDefault="00367237">
            <w:pPr>
              <w:kinsoku w:val="0"/>
              <w:overflowPunct w:val="0"/>
              <w:autoSpaceDE/>
              <w:autoSpaceDN/>
              <w:adjustRightInd/>
              <w:spacing w:after="99" w:line="235" w:lineRule="exact"/>
              <w:ind w:left="149"/>
              <w:textAlignment w:val="baseline"/>
              <w:rPr>
                <w:rFonts w:ascii="Arial" w:hAnsi="Arial" w:cs="Arial"/>
              </w:rPr>
            </w:pPr>
            <w:r>
              <w:rPr>
                <w:rFonts w:ascii="Arial" w:hAnsi="Arial" w:cs="Arial"/>
              </w:rPr>
              <w:t>Issue 003 incorporating PA034 &amp; PA037</w:t>
            </w:r>
          </w:p>
        </w:tc>
      </w:tr>
      <w:tr w:rsidR="00F13DB6" w14:paraId="7F993A3C" w14:textId="77777777" w:rsidTr="003929E6">
        <w:trPr>
          <w:trHeight w:hRule="exact" w:val="360"/>
        </w:trPr>
        <w:tc>
          <w:tcPr>
            <w:tcW w:w="1320" w:type="dxa"/>
            <w:tcBorders>
              <w:top w:val="single" w:sz="5" w:space="0" w:color="auto"/>
              <w:left w:val="single" w:sz="5" w:space="0" w:color="auto"/>
              <w:bottom w:val="single" w:sz="5" w:space="0" w:color="auto"/>
              <w:right w:val="single" w:sz="5" w:space="0" w:color="auto"/>
            </w:tcBorders>
          </w:tcPr>
          <w:p w14:paraId="7A9C36E2" w14:textId="77777777" w:rsidR="00F13DB6" w:rsidRDefault="00367237">
            <w:pPr>
              <w:kinsoku w:val="0"/>
              <w:overflowPunct w:val="0"/>
              <w:autoSpaceDE/>
              <w:autoSpaceDN/>
              <w:adjustRightInd/>
              <w:spacing w:after="99" w:line="235" w:lineRule="exact"/>
              <w:ind w:right="346"/>
              <w:jc w:val="right"/>
              <w:textAlignment w:val="baseline"/>
              <w:rPr>
                <w:rFonts w:ascii="Arial" w:hAnsi="Arial" w:cs="Arial"/>
              </w:rPr>
            </w:pPr>
            <w:r>
              <w:rPr>
                <w:rFonts w:ascii="Arial" w:hAnsi="Arial" w:cs="Arial"/>
              </w:rPr>
              <w:t>Issue 004</w:t>
            </w:r>
          </w:p>
        </w:tc>
        <w:tc>
          <w:tcPr>
            <w:tcW w:w="1536" w:type="dxa"/>
            <w:tcBorders>
              <w:top w:val="single" w:sz="5" w:space="0" w:color="auto"/>
              <w:left w:val="single" w:sz="5" w:space="0" w:color="auto"/>
              <w:bottom w:val="single" w:sz="5" w:space="0" w:color="auto"/>
              <w:right w:val="single" w:sz="5" w:space="0" w:color="auto"/>
            </w:tcBorders>
          </w:tcPr>
          <w:p w14:paraId="55F27D80" w14:textId="77777777" w:rsidR="00F13DB6" w:rsidRDefault="00367237">
            <w:pPr>
              <w:kinsoku w:val="0"/>
              <w:overflowPunct w:val="0"/>
              <w:autoSpaceDE/>
              <w:autoSpaceDN/>
              <w:adjustRightInd/>
              <w:spacing w:after="99" w:line="235" w:lineRule="exact"/>
              <w:ind w:right="442"/>
              <w:jc w:val="right"/>
              <w:textAlignment w:val="baseline"/>
              <w:rPr>
                <w:rFonts w:ascii="Arial" w:hAnsi="Arial" w:cs="Arial"/>
              </w:rPr>
            </w:pPr>
            <w:r>
              <w:rPr>
                <w:rFonts w:ascii="Arial" w:hAnsi="Arial" w:cs="Arial"/>
              </w:rPr>
              <w:t>24/11/2009</w:t>
            </w:r>
          </w:p>
        </w:tc>
        <w:tc>
          <w:tcPr>
            <w:tcW w:w="6907" w:type="dxa"/>
            <w:tcBorders>
              <w:top w:val="single" w:sz="5" w:space="0" w:color="auto"/>
              <w:left w:val="single" w:sz="5" w:space="0" w:color="auto"/>
              <w:bottom w:val="single" w:sz="5" w:space="0" w:color="auto"/>
              <w:right w:val="single" w:sz="5" w:space="0" w:color="auto"/>
            </w:tcBorders>
          </w:tcPr>
          <w:p w14:paraId="52C58C03" w14:textId="77777777" w:rsidR="00F13DB6" w:rsidRDefault="00367237">
            <w:pPr>
              <w:kinsoku w:val="0"/>
              <w:overflowPunct w:val="0"/>
              <w:autoSpaceDE/>
              <w:autoSpaceDN/>
              <w:adjustRightInd/>
              <w:spacing w:after="99" w:line="235" w:lineRule="exact"/>
              <w:ind w:left="149"/>
              <w:textAlignment w:val="baseline"/>
              <w:rPr>
                <w:rFonts w:ascii="Arial" w:hAnsi="Arial" w:cs="Arial"/>
              </w:rPr>
            </w:pPr>
            <w:r>
              <w:rPr>
                <w:rFonts w:ascii="Arial" w:hAnsi="Arial" w:cs="Arial"/>
              </w:rPr>
              <w:t>Issue 004 incorporating changes for offshore</w:t>
            </w:r>
          </w:p>
        </w:tc>
      </w:tr>
      <w:tr w:rsidR="00F13DB6" w14:paraId="39FF3B22" w14:textId="77777777" w:rsidTr="003929E6">
        <w:trPr>
          <w:trHeight w:hRule="exact" w:val="365"/>
        </w:trPr>
        <w:tc>
          <w:tcPr>
            <w:tcW w:w="1320" w:type="dxa"/>
            <w:tcBorders>
              <w:top w:val="single" w:sz="5" w:space="0" w:color="auto"/>
              <w:left w:val="single" w:sz="5" w:space="0" w:color="auto"/>
              <w:bottom w:val="single" w:sz="5" w:space="0" w:color="auto"/>
              <w:right w:val="single" w:sz="5" w:space="0" w:color="auto"/>
            </w:tcBorders>
          </w:tcPr>
          <w:p w14:paraId="345C0642" w14:textId="77777777" w:rsidR="00F13DB6" w:rsidRDefault="00367237">
            <w:pPr>
              <w:kinsoku w:val="0"/>
              <w:overflowPunct w:val="0"/>
              <w:autoSpaceDE/>
              <w:autoSpaceDN/>
              <w:adjustRightInd/>
              <w:spacing w:after="113" w:line="235" w:lineRule="exact"/>
              <w:ind w:right="346"/>
              <w:jc w:val="right"/>
              <w:textAlignment w:val="baseline"/>
              <w:rPr>
                <w:rFonts w:ascii="Arial" w:hAnsi="Arial" w:cs="Arial"/>
              </w:rPr>
            </w:pPr>
            <w:r>
              <w:rPr>
                <w:rFonts w:ascii="Arial" w:hAnsi="Arial" w:cs="Arial"/>
              </w:rPr>
              <w:t>Issue 005</w:t>
            </w:r>
          </w:p>
        </w:tc>
        <w:tc>
          <w:tcPr>
            <w:tcW w:w="1536" w:type="dxa"/>
            <w:tcBorders>
              <w:top w:val="single" w:sz="5" w:space="0" w:color="auto"/>
              <w:left w:val="single" w:sz="5" w:space="0" w:color="auto"/>
              <w:bottom w:val="single" w:sz="5" w:space="0" w:color="auto"/>
              <w:right w:val="single" w:sz="5" w:space="0" w:color="auto"/>
            </w:tcBorders>
          </w:tcPr>
          <w:p w14:paraId="4968F28F" w14:textId="77777777" w:rsidR="00F13DB6" w:rsidRDefault="00367237">
            <w:pPr>
              <w:kinsoku w:val="0"/>
              <w:overflowPunct w:val="0"/>
              <w:autoSpaceDE/>
              <w:autoSpaceDN/>
              <w:adjustRightInd/>
              <w:spacing w:after="113" w:line="235" w:lineRule="exact"/>
              <w:ind w:right="442"/>
              <w:jc w:val="right"/>
              <w:textAlignment w:val="baseline"/>
              <w:rPr>
                <w:rFonts w:ascii="Arial" w:hAnsi="Arial" w:cs="Arial"/>
              </w:rPr>
            </w:pPr>
            <w:r>
              <w:rPr>
                <w:rFonts w:ascii="Arial" w:hAnsi="Arial" w:cs="Arial"/>
              </w:rPr>
              <w:t>03/03/2010</w:t>
            </w:r>
          </w:p>
        </w:tc>
        <w:tc>
          <w:tcPr>
            <w:tcW w:w="6907" w:type="dxa"/>
            <w:tcBorders>
              <w:top w:val="single" w:sz="5" w:space="0" w:color="auto"/>
              <w:left w:val="single" w:sz="5" w:space="0" w:color="auto"/>
              <w:bottom w:val="single" w:sz="5" w:space="0" w:color="auto"/>
              <w:right w:val="single" w:sz="5" w:space="0" w:color="auto"/>
            </w:tcBorders>
          </w:tcPr>
          <w:p w14:paraId="5A2E36F5" w14:textId="77777777" w:rsidR="00F13DB6" w:rsidRDefault="00367237">
            <w:pPr>
              <w:kinsoku w:val="0"/>
              <w:overflowPunct w:val="0"/>
              <w:autoSpaceDE/>
              <w:autoSpaceDN/>
              <w:adjustRightInd/>
              <w:spacing w:after="113" w:line="235" w:lineRule="exact"/>
              <w:ind w:left="149"/>
              <w:textAlignment w:val="baseline"/>
              <w:rPr>
                <w:rFonts w:ascii="Arial" w:hAnsi="Arial" w:cs="Arial"/>
              </w:rPr>
            </w:pPr>
            <w:r>
              <w:rPr>
                <w:rFonts w:ascii="Arial" w:hAnsi="Arial" w:cs="Arial"/>
              </w:rPr>
              <w:t>Issue 005 incorporating PA056 - changes to reporting requirements</w:t>
            </w:r>
          </w:p>
        </w:tc>
      </w:tr>
      <w:tr w:rsidR="00F13DB6" w14:paraId="6B8C6D8E" w14:textId="77777777" w:rsidTr="003929E6">
        <w:trPr>
          <w:trHeight w:hRule="exact" w:val="370"/>
        </w:trPr>
        <w:tc>
          <w:tcPr>
            <w:tcW w:w="1320" w:type="dxa"/>
            <w:tcBorders>
              <w:top w:val="single" w:sz="5" w:space="0" w:color="auto"/>
              <w:left w:val="single" w:sz="5" w:space="0" w:color="auto"/>
              <w:bottom w:val="single" w:sz="5" w:space="0" w:color="auto"/>
              <w:right w:val="single" w:sz="5" w:space="0" w:color="auto"/>
            </w:tcBorders>
          </w:tcPr>
          <w:p w14:paraId="0F8C50EF" w14:textId="77777777" w:rsidR="00F13DB6" w:rsidRDefault="00367237">
            <w:pPr>
              <w:kinsoku w:val="0"/>
              <w:overflowPunct w:val="0"/>
              <w:autoSpaceDE/>
              <w:autoSpaceDN/>
              <w:adjustRightInd/>
              <w:spacing w:after="122" w:line="235" w:lineRule="exact"/>
              <w:ind w:right="346"/>
              <w:jc w:val="right"/>
              <w:textAlignment w:val="baseline"/>
              <w:rPr>
                <w:rFonts w:ascii="Arial" w:hAnsi="Arial" w:cs="Arial"/>
              </w:rPr>
            </w:pPr>
            <w:r>
              <w:rPr>
                <w:rFonts w:ascii="Arial" w:hAnsi="Arial" w:cs="Arial"/>
              </w:rPr>
              <w:t>Issue 006</w:t>
            </w:r>
          </w:p>
        </w:tc>
        <w:tc>
          <w:tcPr>
            <w:tcW w:w="1536" w:type="dxa"/>
            <w:tcBorders>
              <w:top w:val="single" w:sz="5" w:space="0" w:color="auto"/>
              <w:left w:val="single" w:sz="5" w:space="0" w:color="auto"/>
              <w:bottom w:val="single" w:sz="5" w:space="0" w:color="auto"/>
              <w:right w:val="single" w:sz="5" w:space="0" w:color="auto"/>
            </w:tcBorders>
          </w:tcPr>
          <w:p w14:paraId="1509A28A" w14:textId="77777777" w:rsidR="00F13DB6" w:rsidRDefault="00367237">
            <w:pPr>
              <w:kinsoku w:val="0"/>
              <w:overflowPunct w:val="0"/>
              <w:autoSpaceDE/>
              <w:autoSpaceDN/>
              <w:adjustRightInd/>
              <w:spacing w:after="122" w:line="235" w:lineRule="exact"/>
              <w:ind w:right="442"/>
              <w:jc w:val="right"/>
              <w:textAlignment w:val="baseline"/>
              <w:rPr>
                <w:rFonts w:ascii="Arial" w:hAnsi="Arial" w:cs="Arial"/>
              </w:rPr>
            </w:pPr>
            <w:r>
              <w:rPr>
                <w:rFonts w:ascii="Arial" w:hAnsi="Arial" w:cs="Arial"/>
              </w:rPr>
              <w:t>01/04/2019</w:t>
            </w:r>
          </w:p>
        </w:tc>
        <w:tc>
          <w:tcPr>
            <w:tcW w:w="6907" w:type="dxa"/>
            <w:tcBorders>
              <w:top w:val="single" w:sz="5" w:space="0" w:color="auto"/>
              <w:left w:val="single" w:sz="5" w:space="0" w:color="auto"/>
              <w:bottom w:val="single" w:sz="5" w:space="0" w:color="auto"/>
              <w:right w:val="single" w:sz="5" w:space="0" w:color="auto"/>
            </w:tcBorders>
          </w:tcPr>
          <w:p w14:paraId="2DAD4713" w14:textId="77777777" w:rsidR="00F13DB6" w:rsidRDefault="00367237">
            <w:pPr>
              <w:kinsoku w:val="0"/>
              <w:overflowPunct w:val="0"/>
              <w:autoSpaceDE/>
              <w:autoSpaceDN/>
              <w:adjustRightInd/>
              <w:spacing w:after="122" w:line="235" w:lineRule="exact"/>
              <w:ind w:left="149"/>
              <w:textAlignment w:val="baseline"/>
              <w:rPr>
                <w:rFonts w:ascii="Arial" w:hAnsi="Arial" w:cs="Arial"/>
              </w:rPr>
            </w:pPr>
            <w:r>
              <w:rPr>
                <w:rFonts w:ascii="Arial" w:hAnsi="Arial" w:cs="Arial"/>
              </w:rPr>
              <w:t>Issue 006 incorporating National Grid Legal Separation changes</w:t>
            </w:r>
          </w:p>
        </w:tc>
      </w:tr>
      <w:tr w:rsidR="003929E6" w14:paraId="6881CAAA" w14:textId="77777777" w:rsidTr="003929E6">
        <w:trPr>
          <w:trHeight w:hRule="exact" w:val="568"/>
        </w:trPr>
        <w:tc>
          <w:tcPr>
            <w:tcW w:w="1320" w:type="dxa"/>
            <w:tcBorders>
              <w:top w:val="single" w:sz="5" w:space="0" w:color="auto"/>
              <w:left w:val="single" w:sz="5" w:space="0" w:color="auto"/>
              <w:bottom w:val="single" w:sz="5" w:space="0" w:color="auto"/>
              <w:right w:val="single" w:sz="5" w:space="0" w:color="auto"/>
            </w:tcBorders>
          </w:tcPr>
          <w:p w14:paraId="6A09C9ED" w14:textId="26FB0EBE" w:rsidR="003929E6" w:rsidRPr="003929E6" w:rsidRDefault="003929E6" w:rsidP="003929E6">
            <w:pPr>
              <w:kinsoku w:val="0"/>
              <w:overflowPunct w:val="0"/>
              <w:autoSpaceDE/>
              <w:autoSpaceDN/>
              <w:adjustRightInd/>
              <w:spacing w:after="122" w:line="235" w:lineRule="exact"/>
              <w:ind w:right="346"/>
              <w:jc w:val="right"/>
              <w:textAlignment w:val="baseline"/>
              <w:rPr>
                <w:rFonts w:ascii="Arial" w:hAnsi="Arial" w:cs="Arial"/>
              </w:rPr>
            </w:pPr>
            <w:r w:rsidRPr="003929E6">
              <w:rPr>
                <w:rFonts w:ascii="Arial" w:hAnsi="Arial" w:cs="Arial"/>
              </w:rPr>
              <w:t>Issue 007</w:t>
            </w:r>
          </w:p>
        </w:tc>
        <w:tc>
          <w:tcPr>
            <w:tcW w:w="1536" w:type="dxa"/>
            <w:tcBorders>
              <w:top w:val="single" w:sz="5" w:space="0" w:color="auto"/>
              <w:left w:val="single" w:sz="5" w:space="0" w:color="auto"/>
              <w:bottom w:val="single" w:sz="5" w:space="0" w:color="auto"/>
              <w:right w:val="single" w:sz="5" w:space="0" w:color="auto"/>
            </w:tcBorders>
          </w:tcPr>
          <w:p w14:paraId="14947692" w14:textId="54A2F9B6" w:rsidR="003929E6" w:rsidRPr="003929E6" w:rsidRDefault="005A6E07" w:rsidP="003929E6">
            <w:pPr>
              <w:kinsoku w:val="0"/>
              <w:overflowPunct w:val="0"/>
              <w:autoSpaceDE/>
              <w:autoSpaceDN/>
              <w:adjustRightInd/>
              <w:spacing w:after="122" w:line="235" w:lineRule="exact"/>
              <w:ind w:right="442"/>
              <w:jc w:val="right"/>
              <w:textAlignment w:val="baseline"/>
              <w:rPr>
                <w:rFonts w:ascii="Arial" w:hAnsi="Arial" w:cs="Arial"/>
              </w:rPr>
            </w:pPr>
            <w:r>
              <w:rPr>
                <w:rFonts w:ascii="Arial" w:hAnsi="Arial" w:cs="Arial"/>
              </w:rPr>
              <w:t>25</w:t>
            </w:r>
            <w:r w:rsidR="00686963">
              <w:rPr>
                <w:rFonts w:ascii="Arial" w:hAnsi="Arial" w:cs="Arial"/>
              </w:rPr>
              <w:t>/04</w:t>
            </w:r>
            <w:r w:rsidR="003929E6" w:rsidRPr="003929E6">
              <w:rPr>
                <w:rFonts w:ascii="Arial" w:hAnsi="Arial" w:cs="Arial"/>
              </w:rPr>
              <w:t>/2023</w:t>
            </w:r>
          </w:p>
        </w:tc>
        <w:tc>
          <w:tcPr>
            <w:tcW w:w="6907" w:type="dxa"/>
            <w:tcBorders>
              <w:top w:val="single" w:sz="5" w:space="0" w:color="auto"/>
              <w:left w:val="single" w:sz="5" w:space="0" w:color="auto"/>
              <w:bottom w:val="single" w:sz="5" w:space="0" w:color="auto"/>
              <w:right w:val="single" w:sz="5" w:space="0" w:color="auto"/>
            </w:tcBorders>
          </w:tcPr>
          <w:p w14:paraId="1E9580FA" w14:textId="4A072603" w:rsidR="003929E6" w:rsidRPr="003929E6" w:rsidRDefault="003929E6" w:rsidP="003929E6">
            <w:pPr>
              <w:kinsoku w:val="0"/>
              <w:overflowPunct w:val="0"/>
              <w:autoSpaceDE/>
              <w:autoSpaceDN/>
              <w:adjustRightInd/>
              <w:spacing w:after="122" w:line="235" w:lineRule="exact"/>
              <w:ind w:left="149"/>
              <w:textAlignment w:val="baseline"/>
              <w:rPr>
                <w:rFonts w:ascii="Arial" w:hAnsi="Arial" w:cs="Arial"/>
              </w:rPr>
            </w:pPr>
            <w:r w:rsidRPr="003929E6">
              <w:rPr>
                <w:rFonts w:ascii="Arial" w:hAnsi="Arial" w:cs="Arial"/>
              </w:rPr>
              <w:t>Issue 007 incorporating use of ‘The Company’ definition as made in the STC</w:t>
            </w:r>
            <w:r w:rsidR="005A6E07">
              <w:rPr>
                <w:rFonts w:ascii="Arial" w:hAnsi="Arial" w:cs="Arial"/>
              </w:rPr>
              <w:t xml:space="preserve">  PM0130</w:t>
            </w:r>
          </w:p>
        </w:tc>
      </w:tr>
      <w:tr w:rsidR="00862659" w14:paraId="76A547FC" w14:textId="77777777" w:rsidTr="003929E6">
        <w:trPr>
          <w:trHeight w:hRule="exact" w:val="568"/>
        </w:trPr>
        <w:tc>
          <w:tcPr>
            <w:tcW w:w="1320" w:type="dxa"/>
            <w:tcBorders>
              <w:top w:val="single" w:sz="5" w:space="0" w:color="auto"/>
              <w:left w:val="single" w:sz="5" w:space="0" w:color="auto"/>
              <w:bottom w:val="single" w:sz="5" w:space="0" w:color="auto"/>
              <w:right w:val="single" w:sz="5" w:space="0" w:color="auto"/>
            </w:tcBorders>
          </w:tcPr>
          <w:p w14:paraId="1D873570" w14:textId="648BE27C" w:rsidR="00862659" w:rsidRPr="003929E6" w:rsidRDefault="00862659" w:rsidP="003929E6">
            <w:pPr>
              <w:kinsoku w:val="0"/>
              <w:overflowPunct w:val="0"/>
              <w:autoSpaceDE/>
              <w:autoSpaceDN/>
              <w:adjustRightInd/>
              <w:spacing w:after="122" w:line="235" w:lineRule="exact"/>
              <w:ind w:right="346"/>
              <w:jc w:val="right"/>
              <w:textAlignment w:val="baseline"/>
              <w:rPr>
                <w:rFonts w:ascii="Arial" w:hAnsi="Arial" w:cs="Arial"/>
              </w:rPr>
            </w:pPr>
            <w:r>
              <w:rPr>
                <w:rFonts w:ascii="Arial" w:hAnsi="Arial" w:cs="Arial"/>
              </w:rPr>
              <w:t>Issue 008</w:t>
            </w:r>
          </w:p>
        </w:tc>
        <w:tc>
          <w:tcPr>
            <w:tcW w:w="1536" w:type="dxa"/>
            <w:tcBorders>
              <w:top w:val="single" w:sz="5" w:space="0" w:color="auto"/>
              <w:left w:val="single" w:sz="5" w:space="0" w:color="auto"/>
              <w:bottom w:val="single" w:sz="5" w:space="0" w:color="auto"/>
              <w:right w:val="single" w:sz="5" w:space="0" w:color="auto"/>
            </w:tcBorders>
          </w:tcPr>
          <w:p w14:paraId="6719D0F1" w14:textId="053F724D" w:rsidR="00862659" w:rsidRDefault="00862659" w:rsidP="003929E6">
            <w:pPr>
              <w:kinsoku w:val="0"/>
              <w:overflowPunct w:val="0"/>
              <w:autoSpaceDE/>
              <w:autoSpaceDN/>
              <w:adjustRightInd/>
              <w:spacing w:after="122" w:line="235" w:lineRule="exact"/>
              <w:ind w:right="442"/>
              <w:jc w:val="right"/>
              <w:textAlignment w:val="baseline"/>
              <w:rPr>
                <w:rFonts w:ascii="Arial" w:hAnsi="Arial" w:cs="Arial"/>
              </w:rPr>
            </w:pPr>
            <w:r>
              <w:rPr>
                <w:rFonts w:ascii="Arial" w:hAnsi="Arial" w:cs="Arial"/>
              </w:rPr>
              <w:t>17/04/2025</w:t>
            </w:r>
          </w:p>
        </w:tc>
        <w:tc>
          <w:tcPr>
            <w:tcW w:w="6907" w:type="dxa"/>
            <w:tcBorders>
              <w:top w:val="single" w:sz="5" w:space="0" w:color="auto"/>
              <w:left w:val="single" w:sz="5" w:space="0" w:color="auto"/>
              <w:bottom w:val="single" w:sz="5" w:space="0" w:color="auto"/>
              <w:right w:val="single" w:sz="5" w:space="0" w:color="auto"/>
            </w:tcBorders>
          </w:tcPr>
          <w:p w14:paraId="6471A3C9" w14:textId="4A306212" w:rsidR="00862659" w:rsidRPr="003929E6" w:rsidRDefault="00862659" w:rsidP="003929E6">
            <w:pPr>
              <w:kinsoku w:val="0"/>
              <w:overflowPunct w:val="0"/>
              <w:autoSpaceDE/>
              <w:autoSpaceDN/>
              <w:adjustRightInd/>
              <w:spacing w:after="122" w:line="235" w:lineRule="exact"/>
              <w:ind w:left="149"/>
              <w:textAlignment w:val="baseline"/>
              <w:rPr>
                <w:rFonts w:ascii="Arial" w:hAnsi="Arial" w:cs="Arial"/>
              </w:rPr>
            </w:pPr>
            <w:r>
              <w:rPr>
                <w:rFonts w:ascii="Arial" w:hAnsi="Arial" w:cs="Arial"/>
              </w:rPr>
              <w:t>Issue 008 PM0144</w:t>
            </w:r>
            <w:r w:rsidR="00C61FF5">
              <w:rPr>
                <w:rFonts w:ascii="Arial" w:hAnsi="Arial" w:cs="Arial"/>
              </w:rPr>
              <w:t xml:space="preserve"> </w:t>
            </w:r>
            <w:r w:rsidR="00C61FF5" w:rsidRPr="00C61FF5">
              <w:rPr>
                <w:rFonts w:ascii="Arial" w:hAnsi="Arial" w:cs="Arial"/>
              </w:rPr>
              <w:t>Digital Communication System Integration</w:t>
            </w:r>
          </w:p>
        </w:tc>
      </w:tr>
    </w:tbl>
    <w:p w14:paraId="0553CFA2" w14:textId="77777777" w:rsidR="00F13DB6" w:rsidRDefault="00F13DB6">
      <w:pPr>
        <w:widowControl/>
        <w:rPr>
          <w:sz w:val="24"/>
          <w:szCs w:val="24"/>
        </w:rPr>
        <w:sectPr w:rsidR="00F13DB6">
          <w:headerReference w:type="default" r:id="rId10"/>
          <w:pgSz w:w="11904" w:h="16843"/>
          <w:pgMar w:top="680" w:right="826" w:bottom="835" w:left="1282" w:header="720" w:footer="720" w:gutter="0"/>
          <w:cols w:space="720"/>
          <w:noEndnote/>
        </w:sectPr>
      </w:pPr>
    </w:p>
    <w:p w14:paraId="75643441" w14:textId="77777777" w:rsidR="00F13DB6" w:rsidRDefault="00367237">
      <w:pPr>
        <w:tabs>
          <w:tab w:val="left" w:pos="1008"/>
        </w:tabs>
        <w:kinsoku w:val="0"/>
        <w:overflowPunct w:val="0"/>
        <w:autoSpaceDE/>
        <w:autoSpaceDN/>
        <w:adjustRightInd/>
        <w:spacing w:before="532" w:line="327" w:lineRule="exact"/>
        <w:ind w:left="144"/>
        <w:textAlignment w:val="baseline"/>
        <w:rPr>
          <w:rFonts w:ascii="Arial" w:hAnsi="Arial" w:cs="Arial"/>
          <w:b/>
          <w:bCs/>
          <w:spacing w:val="-6"/>
          <w:sz w:val="28"/>
          <w:szCs w:val="28"/>
        </w:rPr>
      </w:pPr>
      <w:r>
        <w:rPr>
          <w:rFonts w:ascii="Arial" w:hAnsi="Arial" w:cs="Arial"/>
          <w:b/>
          <w:bCs/>
          <w:spacing w:val="-6"/>
          <w:sz w:val="28"/>
          <w:szCs w:val="28"/>
        </w:rPr>
        <w:lastRenderedPageBreak/>
        <w:t>1</w:t>
      </w:r>
      <w:r>
        <w:rPr>
          <w:rFonts w:ascii="Arial" w:hAnsi="Arial" w:cs="Arial"/>
          <w:b/>
          <w:bCs/>
          <w:spacing w:val="-6"/>
          <w:sz w:val="28"/>
          <w:szCs w:val="28"/>
        </w:rPr>
        <w:tab/>
        <w:t>Introduction</w:t>
      </w:r>
    </w:p>
    <w:p w14:paraId="2035850C" w14:textId="77777777" w:rsidR="00F13DB6" w:rsidRDefault="00367237">
      <w:pPr>
        <w:kinsoku w:val="0"/>
        <w:overflowPunct w:val="0"/>
        <w:autoSpaceDE/>
        <w:autoSpaceDN/>
        <w:adjustRightInd/>
        <w:spacing w:before="112" w:line="272" w:lineRule="exact"/>
        <w:ind w:left="144"/>
        <w:textAlignment w:val="baseline"/>
        <w:rPr>
          <w:rFonts w:ascii="Arial" w:hAnsi="Arial" w:cs="Arial"/>
          <w:b/>
          <w:bCs/>
          <w:i/>
          <w:iCs/>
          <w:spacing w:val="15"/>
          <w:sz w:val="24"/>
          <w:szCs w:val="24"/>
        </w:rPr>
      </w:pPr>
      <w:r>
        <w:rPr>
          <w:rFonts w:ascii="Arial" w:hAnsi="Arial" w:cs="Arial"/>
          <w:b/>
          <w:bCs/>
          <w:i/>
          <w:iCs/>
          <w:spacing w:val="15"/>
          <w:sz w:val="24"/>
          <w:szCs w:val="24"/>
        </w:rPr>
        <w:t>1 . 1 Scope</w:t>
      </w:r>
    </w:p>
    <w:p w14:paraId="403DD256" w14:textId="77777777" w:rsidR="00F13DB6" w:rsidRPr="003929E6" w:rsidRDefault="00367237">
      <w:pPr>
        <w:kinsoku w:val="0"/>
        <w:overflowPunct w:val="0"/>
        <w:autoSpaceDE/>
        <w:autoSpaceDN/>
        <w:adjustRightInd/>
        <w:spacing w:before="122" w:line="228" w:lineRule="exact"/>
        <w:ind w:left="144" w:right="144"/>
        <w:jc w:val="both"/>
        <w:textAlignment w:val="baseline"/>
        <w:rPr>
          <w:rFonts w:ascii="Arial" w:hAnsi="Arial" w:cs="Arial"/>
        </w:rPr>
      </w:pPr>
      <w:r>
        <w:rPr>
          <w:rFonts w:ascii="Arial" w:hAnsi="Arial" w:cs="Arial"/>
        </w:rPr>
        <w:t xml:space="preserve">1.1.1 </w:t>
      </w:r>
      <w:r w:rsidRPr="003929E6">
        <w:rPr>
          <w:rFonts w:ascii="Arial" w:hAnsi="Arial" w:cs="Arial"/>
        </w:rPr>
        <w:t>This document applies to the construction process and the following aspects of the Scheme closure process in the authorised areas of TOs:</w:t>
      </w:r>
    </w:p>
    <w:p w14:paraId="1EBAF0D4" w14:textId="77777777" w:rsidR="00F13DB6" w:rsidRPr="003929E6" w:rsidRDefault="00367237">
      <w:pPr>
        <w:numPr>
          <w:ilvl w:val="0"/>
          <w:numId w:val="1"/>
        </w:numPr>
        <w:kinsoku w:val="0"/>
        <w:overflowPunct w:val="0"/>
        <w:autoSpaceDE/>
        <w:autoSpaceDN/>
        <w:adjustRightInd/>
        <w:spacing w:before="76" w:line="247" w:lineRule="exact"/>
        <w:ind w:right="720"/>
        <w:textAlignment w:val="baseline"/>
        <w:rPr>
          <w:rFonts w:ascii="Arial" w:hAnsi="Arial" w:cs="Arial"/>
        </w:rPr>
      </w:pPr>
      <w:r w:rsidRPr="003929E6">
        <w:rPr>
          <w:rFonts w:ascii="Arial" w:hAnsi="Arial" w:cs="Arial"/>
        </w:rPr>
        <w:t>the closure of a Scheme when a Connection is commissioned or construction is completed;</w:t>
      </w:r>
    </w:p>
    <w:p w14:paraId="04B5C8B7" w14:textId="77777777" w:rsidR="00F13DB6" w:rsidRPr="003929E6" w:rsidRDefault="00367237">
      <w:pPr>
        <w:numPr>
          <w:ilvl w:val="0"/>
          <w:numId w:val="2"/>
        </w:numPr>
        <w:kinsoku w:val="0"/>
        <w:overflowPunct w:val="0"/>
        <w:autoSpaceDE/>
        <w:autoSpaceDN/>
        <w:adjustRightInd/>
        <w:spacing w:line="269" w:lineRule="exact"/>
        <w:textAlignment w:val="baseline"/>
        <w:rPr>
          <w:rFonts w:ascii="Arial" w:hAnsi="Arial" w:cs="Arial"/>
        </w:rPr>
      </w:pPr>
      <w:r w:rsidRPr="003929E6">
        <w:rPr>
          <w:rFonts w:ascii="Arial" w:hAnsi="Arial" w:cs="Arial"/>
        </w:rPr>
        <w:t>the termination of a TO Construction Agreement; and/or</w:t>
      </w:r>
    </w:p>
    <w:p w14:paraId="4CE1C3D6" w14:textId="77777777" w:rsidR="00F13DB6" w:rsidRPr="003929E6" w:rsidRDefault="00367237">
      <w:pPr>
        <w:numPr>
          <w:ilvl w:val="0"/>
          <w:numId w:val="3"/>
        </w:numPr>
        <w:kinsoku w:val="0"/>
        <w:overflowPunct w:val="0"/>
        <w:autoSpaceDE/>
        <w:autoSpaceDN/>
        <w:adjustRightInd/>
        <w:spacing w:line="276" w:lineRule="exact"/>
        <w:ind w:right="4464"/>
        <w:textAlignment w:val="baseline"/>
        <w:rPr>
          <w:rFonts w:ascii="Arial" w:hAnsi="Arial" w:cs="Arial"/>
          <w:spacing w:val="-1"/>
        </w:rPr>
      </w:pPr>
      <w:r w:rsidRPr="003929E6">
        <w:rPr>
          <w:rFonts w:ascii="Arial" w:hAnsi="Arial" w:cs="Arial"/>
          <w:spacing w:val="-1"/>
        </w:rPr>
        <w:t>the termination of a Bilateral Agreement. 1.1.2 For the purposes of this document, the TOs are:</w:t>
      </w:r>
    </w:p>
    <w:p w14:paraId="0C22BACB" w14:textId="77777777" w:rsidR="00F13DB6" w:rsidRDefault="00367237">
      <w:pPr>
        <w:numPr>
          <w:ilvl w:val="0"/>
          <w:numId w:val="4"/>
        </w:numPr>
        <w:kinsoku w:val="0"/>
        <w:overflowPunct w:val="0"/>
        <w:autoSpaceDE/>
        <w:autoSpaceDN/>
        <w:adjustRightInd/>
        <w:spacing w:before="146" w:line="228" w:lineRule="exact"/>
        <w:textAlignment w:val="baseline"/>
        <w:rPr>
          <w:rFonts w:ascii="Arial" w:hAnsi="Arial" w:cs="Arial"/>
          <w:spacing w:val="-15"/>
        </w:rPr>
      </w:pPr>
      <w:r>
        <w:rPr>
          <w:rFonts w:ascii="Arial" w:hAnsi="Arial" w:cs="Arial"/>
          <w:spacing w:val="-15"/>
        </w:rPr>
        <w:t>NGET;</w:t>
      </w:r>
    </w:p>
    <w:p w14:paraId="2B64AD41" w14:textId="77777777" w:rsidR="00F13DB6" w:rsidRDefault="00367237">
      <w:pPr>
        <w:numPr>
          <w:ilvl w:val="0"/>
          <w:numId w:val="4"/>
        </w:numPr>
        <w:kinsoku w:val="0"/>
        <w:overflowPunct w:val="0"/>
        <w:autoSpaceDE/>
        <w:autoSpaceDN/>
        <w:adjustRightInd/>
        <w:spacing w:before="137" w:line="228" w:lineRule="exact"/>
        <w:textAlignment w:val="baseline"/>
        <w:rPr>
          <w:rFonts w:ascii="Arial" w:hAnsi="Arial" w:cs="Arial"/>
          <w:spacing w:val="-15"/>
        </w:rPr>
      </w:pPr>
      <w:r>
        <w:rPr>
          <w:rFonts w:ascii="Arial" w:hAnsi="Arial" w:cs="Arial"/>
          <w:spacing w:val="-15"/>
        </w:rPr>
        <w:t>SPT;</w:t>
      </w:r>
    </w:p>
    <w:p w14:paraId="5057503C" w14:textId="77777777" w:rsidR="00F13DB6" w:rsidRDefault="00367237">
      <w:pPr>
        <w:numPr>
          <w:ilvl w:val="0"/>
          <w:numId w:val="4"/>
        </w:numPr>
        <w:kinsoku w:val="0"/>
        <w:overflowPunct w:val="0"/>
        <w:autoSpaceDE/>
        <w:autoSpaceDN/>
        <w:adjustRightInd/>
        <w:spacing w:before="137" w:line="228" w:lineRule="exact"/>
        <w:textAlignment w:val="baseline"/>
        <w:rPr>
          <w:rFonts w:ascii="Arial" w:hAnsi="Arial" w:cs="Arial"/>
          <w:spacing w:val="-6"/>
        </w:rPr>
      </w:pPr>
      <w:r>
        <w:rPr>
          <w:rFonts w:ascii="Arial" w:hAnsi="Arial" w:cs="Arial"/>
          <w:spacing w:val="-6"/>
        </w:rPr>
        <w:t>SHETL; and</w:t>
      </w:r>
    </w:p>
    <w:p w14:paraId="40ADDB6C" w14:textId="77777777" w:rsidR="00F13DB6" w:rsidRDefault="00367237">
      <w:pPr>
        <w:numPr>
          <w:ilvl w:val="0"/>
          <w:numId w:val="4"/>
        </w:numPr>
        <w:kinsoku w:val="0"/>
        <w:overflowPunct w:val="0"/>
        <w:autoSpaceDE/>
        <w:autoSpaceDN/>
        <w:adjustRightInd/>
        <w:spacing w:before="137" w:line="228" w:lineRule="exact"/>
        <w:textAlignment w:val="baseline"/>
        <w:rPr>
          <w:rFonts w:ascii="Arial" w:hAnsi="Arial" w:cs="Arial"/>
        </w:rPr>
      </w:pPr>
      <w:r>
        <w:rPr>
          <w:rFonts w:ascii="Arial" w:hAnsi="Arial" w:cs="Arial"/>
        </w:rPr>
        <w:t>All Offshore Transmission Licence holders as appointed by Ofgem from time to time.</w:t>
      </w:r>
    </w:p>
    <w:p w14:paraId="68C79EF7" w14:textId="77777777" w:rsidR="00F13DB6" w:rsidRDefault="00367237">
      <w:pPr>
        <w:kinsoku w:val="0"/>
        <w:overflowPunct w:val="0"/>
        <w:autoSpaceDE/>
        <w:autoSpaceDN/>
        <w:adjustRightInd/>
        <w:spacing w:before="379" w:line="272" w:lineRule="exact"/>
        <w:ind w:left="144"/>
        <w:textAlignment w:val="baseline"/>
        <w:rPr>
          <w:rFonts w:ascii="Arial" w:hAnsi="Arial" w:cs="Arial"/>
          <w:b/>
          <w:bCs/>
          <w:i/>
          <w:iCs/>
          <w:spacing w:val="24"/>
          <w:sz w:val="24"/>
          <w:szCs w:val="24"/>
        </w:rPr>
      </w:pPr>
      <w:r>
        <w:rPr>
          <w:rFonts w:ascii="Arial" w:hAnsi="Arial" w:cs="Arial"/>
          <w:b/>
          <w:bCs/>
          <w:i/>
          <w:iCs/>
          <w:spacing w:val="24"/>
          <w:sz w:val="24"/>
          <w:szCs w:val="24"/>
        </w:rPr>
        <w:t>1.2 Objective</w:t>
      </w:r>
    </w:p>
    <w:p w14:paraId="4D2A56AD" w14:textId="77777777" w:rsidR="00F13DB6" w:rsidRDefault="00367237">
      <w:pPr>
        <w:kinsoku w:val="0"/>
        <w:overflowPunct w:val="0"/>
        <w:autoSpaceDE/>
        <w:autoSpaceDN/>
        <w:adjustRightInd/>
        <w:spacing w:before="119" w:line="228" w:lineRule="exact"/>
        <w:ind w:left="144"/>
        <w:textAlignment w:val="baseline"/>
        <w:rPr>
          <w:rFonts w:ascii="Arial" w:hAnsi="Arial" w:cs="Arial"/>
          <w:spacing w:val="1"/>
        </w:rPr>
      </w:pPr>
      <w:r>
        <w:rPr>
          <w:rFonts w:ascii="Arial" w:hAnsi="Arial" w:cs="Arial"/>
          <w:spacing w:val="1"/>
        </w:rPr>
        <w:t>1.2.1 The objective of this document is to provide detailed processes for:</w:t>
      </w:r>
    </w:p>
    <w:p w14:paraId="6C4C08BB" w14:textId="77777777" w:rsidR="00F13DB6" w:rsidRDefault="00367237">
      <w:pPr>
        <w:numPr>
          <w:ilvl w:val="0"/>
          <w:numId w:val="4"/>
        </w:numPr>
        <w:kinsoku w:val="0"/>
        <w:overflowPunct w:val="0"/>
        <w:autoSpaceDE/>
        <w:autoSpaceDN/>
        <w:adjustRightInd/>
        <w:spacing w:before="132" w:line="228" w:lineRule="exact"/>
        <w:textAlignment w:val="baseline"/>
        <w:rPr>
          <w:rFonts w:ascii="Arial" w:hAnsi="Arial" w:cs="Arial"/>
        </w:rPr>
      </w:pPr>
      <w:r>
        <w:rPr>
          <w:rFonts w:ascii="Arial" w:hAnsi="Arial" w:cs="Arial"/>
        </w:rPr>
        <w:t>construction, modification or replacement of Connection assets;</w:t>
      </w:r>
    </w:p>
    <w:p w14:paraId="3BF7DEA0" w14:textId="77777777" w:rsidR="00F13DB6" w:rsidRDefault="00367237">
      <w:pPr>
        <w:numPr>
          <w:ilvl w:val="0"/>
          <w:numId w:val="4"/>
        </w:numPr>
        <w:kinsoku w:val="0"/>
        <w:overflowPunct w:val="0"/>
        <w:autoSpaceDE/>
        <w:autoSpaceDN/>
        <w:adjustRightInd/>
        <w:spacing w:before="139" w:line="228" w:lineRule="exact"/>
        <w:ind w:right="144"/>
        <w:jc w:val="both"/>
        <w:textAlignment w:val="baseline"/>
        <w:rPr>
          <w:rFonts w:ascii="Arial" w:hAnsi="Arial" w:cs="Arial"/>
        </w:rPr>
      </w:pPr>
      <w:r>
        <w:rPr>
          <w:rFonts w:ascii="Arial" w:hAnsi="Arial" w:cs="Arial"/>
        </w:rPr>
        <w:t>construction, modification or replacement of infrastructure assets related to a new or modified Connection;</w:t>
      </w:r>
    </w:p>
    <w:p w14:paraId="2F248129" w14:textId="77777777" w:rsidR="00F13DB6" w:rsidRDefault="00367237">
      <w:pPr>
        <w:numPr>
          <w:ilvl w:val="0"/>
          <w:numId w:val="4"/>
        </w:numPr>
        <w:kinsoku w:val="0"/>
        <w:overflowPunct w:val="0"/>
        <w:autoSpaceDE/>
        <w:autoSpaceDN/>
        <w:adjustRightInd/>
        <w:spacing w:before="139" w:line="228" w:lineRule="exact"/>
        <w:ind w:right="144"/>
        <w:jc w:val="both"/>
        <w:textAlignment w:val="baseline"/>
        <w:rPr>
          <w:rFonts w:ascii="Arial" w:hAnsi="Arial" w:cs="Arial"/>
        </w:rPr>
      </w:pPr>
      <w:r>
        <w:rPr>
          <w:rFonts w:ascii="Arial" w:hAnsi="Arial" w:cs="Arial"/>
        </w:rPr>
        <w:t>construction, modification or replacement of infrastructure assets not related to a new or modified Connection;</w:t>
      </w:r>
    </w:p>
    <w:p w14:paraId="267BBDFD" w14:textId="77777777" w:rsidR="00F13DB6" w:rsidRDefault="00367237">
      <w:pPr>
        <w:numPr>
          <w:ilvl w:val="0"/>
          <w:numId w:val="4"/>
        </w:numPr>
        <w:kinsoku w:val="0"/>
        <w:overflowPunct w:val="0"/>
        <w:autoSpaceDE/>
        <w:autoSpaceDN/>
        <w:adjustRightInd/>
        <w:spacing w:before="142" w:line="228" w:lineRule="exact"/>
        <w:jc w:val="both"/>
        <w:textAlignment w:val="baseline"/>
        <w:rPr>
          <w:rFonts w:ascii="Arial" w:hAnsi="Arial" w:cs="Arial"/>
          <w:spacing w:val="-5"/>
        </w:rPr>
      </w:pPr>
      <w:r>
        <w:rPr>
          <w:rFonts w:ascii="Arial" w:hAnsi="Arial" w:cs="Arial"/>
          <w:spacing w:val="-5"/>
        </w:rPr>
        <w:t>One Off Works;</w:t>
      </w:r>
    </w:p>
    <w:p w14:paraId="7434604F" w14:textId="77777777" w:rsidR="00F13DB6" w:rsidRDefault="00367237">
      <w:pPr>
        <w:numPr>
          <w:ilvl w:val="0"/>
          <w:numId w:val="4"/>
        </w:numPr>
        <w:kinsoku w:val="0"/>
        <w:overflowPunct w:val="0"/>
        <w:autoSpaceDE/>
        <w:autoSpaceDN/>
        <w:adjustRightInd/>
        <w:spacing w:before="130" w:line="228" w:lineRule="exact"/>
        <w:ind w:right="144"/>
        <w:jc w:val="both"/>
        <w:textAlignment w:val="baseline"/>
        <w:rPr>
          <w:rFonts w:ascii="Arial" w:hAnsi="Arial" w:cs="Arial"/>
        </w:rPr>
      </w:pPr>
      <w:r>
        <w:rPr>
          <w:rFonts w:ascii="Arial" w:hAnsi="Arial" w:cs="Arial"/>
        </w:rPr>
        <w:t>closure of Schemes when a Connection is commissioned or construction of Connection assets is completed;</w:t>
      </w:r>
    </w:p>
    <w:p w14:paraId="185FA8E5" w14:textId="77777777" w:rsidR="00F13DB6" w:rsidRDefault="00367237">
      <w:pPr>
        <w:numPr>
          <w:ilvl w:val="0"/>
          <w:numId w:val="4"/>
        </w:numPr>
        <w:kinsoku w:val="0"/>
        <w:overflowPunct w:val="0"/>
        <w:autoSpaceDE/>
        <w:autoSpaceDN/>
        <w:adjustRightInd/>
        <w:spacing w:before="141" w:line="228" w:lineRule="exact"/>
        <w:jc w:val="both"/>
        <w:textAlignment w:val="baseline"/>
        <w:rPr>
          <w:rFonts w:ascii="Arial" w:hAnsi="Arial" w:cs="Arial"/>
          <w:spacing w:val="-1"/>
        </w:rPr>
      </w:pPr>
      <w:r>
        <w:rPr>
          <w:rFonts w:ascii="Arial" w:hAnsi="Arial" w:cs="Arial"/>
          <w:spacing w:val="-1"/>
        </w:rPr>
        <w:t>the termination of a TO Construction Agreement;</w:t>
      </w:r>
    </w:p>
    <w:p w14:paraId="28DF05C7" w14:textId="77777777" w:rsidR="00F13DB6" w:rsidRDefault="00367237">
      <w:pPr>
        <w:numPr>
          <w:ilvl w:val="0"/>
          <w:numId w:val="4"/>
        </w:numPr>
        <w:kinsoku w:val="0"/>
        <w:overflowPunct w:val="0"/>
        <w:autoSpaceDE/>
        <w:autoSpaceDN/>
        <w:adjustRightInd/>
        <w:spacing w:before="137" w:line="228" w:lineRule="exact"/>
        <w:jc w:val="both"/>
        <w:textAlignment w:val="baseline"/>
        <w:rPr>
          <w:rFonts w:ascii="Arial" w:hAnsi="Arial" w:cs="Arial"/>
          <w:spacing w:val="-1"/>
        </w:rPr>
      </w:pPr>
      <w:r>
        <w:rPr>
          <w:rFonts w:ascii="Arial" w:hAnsi="Arial" w:cs="Arial"/>
          <w:spacing w:val="-1"/>
        </w:rPr>
        <w:t>the termination of a Bilateral Agreement; and,</w:t>
      </w:r>
    </w:p>
    <w:p w14:paraId="0EED59B2" w14:textId="77777777" w:rsidR="00F13DB6" w:rsidRDefault="00367237">
      <w:pPr>
        <w:numPr>
          <w:ilvl w:val="0"/>
          <w:numId w:val="4"/>
        </w:numPr>
        <w:kinsoku w:val="0"/>
        <w:overflowPunct w:val="0"/>
        <w:autoSpaceDE/>
        <w:autoSpaceDN/>
        <w:adjustRightInd/>
        <w:spacing w:before="132" w:line="228" w:lineRule="exact"/>
        <w:ind w:right="144"/>
        <w:jc w:val="both"/>
        <w:textAlignment w:val="baseline"/>
        <w:rPr>
          <w:rFonts w:ascii="Arial" w:hAnsi="Arial" w:cs="Arial"/>
        </w:rPr>
      </w:pPr>
      <w:r>
        <w:rPr>
          <w:rFonts w:ascii="Arial" w:hAnsi="Arial" w:cs="Arial"/>
        </w:rPr>
        <w:t>the process to be followed when arranging for the Disconnection and removal of the relevant TO Connection assets following the termination of a Bilateral Agreement and/or TO Construction Agreement.</w:t>
      </w:r>
    </w:p>
    <w:p w14:paraId="4296B032" w14:textId="23CB65D1" w:rsidR="00F13DB6" w:rsidRDefault="00367237">
      <w:pPr>
        <w:kinsoku w:val="0"/>
        <w:overflowPunct w:val="0"/>
        <w:autoSpaceDE/>
        <w:autoSpaceDN/>
        <w:adjustRightInd/>
        <w:spacing w:before="130" w:line="228" w:lineRule="exact"/>
        <w:ind w:left="144" w:right="144"/>
        <w:jc w:val="both"/>
        <w:textAlignment w:val="baseline"/>
        <w:rPr>
          <w:rFonts w:ascii="Arial" w:hAnsi="Arial" w:cs="Arial"/>
          <w:spacing w:val="1"/>
        </w:rPr>
      </w:pPr>
      <w:r>
        <w:rPr>
          <w:rFonts w:ascii="Arial" w:hAnsi="Arial" w:cs="Arial"/>
          <w:spacing w:val="1"/>
        </w:rPr>
        <w:t xml:space="preserve">1.2.2 This document details certain interactions between </w:t>
      </w:r>
      <w:r w:rsidR="00D70C4B">
        <w:rPr>
          <w:rFonts w:ascii="Arial" w:hAnsi="Arial" w:cs="Arial"/>
          <w:spacing w:val="1"/>
        </w:rPr>
        <w:t>The Company,</w:t>
      </w:r>
      <w:r w:rsidR="00D70C4B" w:rsidRPr="00D70C4B">
        <w:t xml:space="preserve"> </w:t>
      </w:r>
      <w:r w:rsidR="00D70C4B" w:rsidRPr="00D70C4B">
        <w:rPr>
          <w:rFonts w:ascii="Arial" w:hAnsi="Arial" w:cs="Arial"/>
          <w:spacing w:val="1"/>
        </w:rPr>
        <w:t>as defined in the STC and meaning the licence holder with system operator responsibilities,</w:t>
      </w:r>
      <w:r>
        <w:rPr>
          <w:rFonts w:ascii="Arial" w:hAnsi="Arial" w:cs="Arial"/>
          <w:spacing w:val="1"/>
        </w:rPr>
        <w:t xml:space="preserve"> and each TO in the construction of new or modified Transmission assets or the replacement of Transmission assets. The document also sets out some of the actions to be taken upon the termination of a Bilateral Agreement and/or TO Construction Agreement.</w:t>
      </w:r>
    </w:p>
    <w:p w14:paraId="29F2404A" w14:textId="77777777" w:rsidR="00F13DB6" w:rsidRDefault="00367237">
      <w:pPr>
        <w:tabs>
          <w:tab w:val="left" w:pos="1008"/>
        </w:tabs>
        <w:kinsoku w:val="0"/>
        <w:overflowPunct w:val="0"/>
        <w:autoSpaceDE/>
        <w:autoSpaceDN/>
        <w:adjustRightInd/>
        <w:spacing w:before="420" w:line="327" w:lineRule="exact"/>
        <w:ind w:left="144"/>
        <w:textAlignment w:val="baseline"/>
        <w:rPr>
          <w:rFonts w:ascii="Arial" w:hAnsi="Arial" w:cs="Arial"/>
          <w:b/>
          <w:bCs/>
          <w:spacing w:val="-3"/>
          <w:sz w:val="28"/>
          <w:szCs w:val="28"/>
        </w:rPr>
      </w:pPr>
      <w:r>
        <w:rPr>
          <w:rFonts w:ascii="Arial" w:hAnsi="Arial" w:cs="Arial"/>
          <w:b/>
          <w:bCs/>
          <w:spacing w:val="-3"/>
          <w:sz w:val="28"/>
          <w:szCs w:val="28"/>
        </w:rPr>
        <w:t>2</w:t>
      </w:r>
      <w:r>
        <w:rPr>
          <w:rFonts w:ascii="Arial" w:hAnsi="Arial" w:cs="Arial"/>
          <w:b/>
          <w:bCs/>
          <w:spacing w:val="-3"/>
          <w:sz w:val="28"/>
          <w:szCs w:val="28"/>
        </w:rPr>
        <w:tab/>
        <w:t>Key Definitions</w:t>
      </w:r>
    </w:p>
    <w:p w14:paraId="4D990D5B" w14:textId="77777777" w:rsidR="00F13DB6" w:rsidRDefault="00367237">
      <w:pPr>
        <w:tabs>
          <w:tab w:val="left" w:pos="1008"/>
        </w:tabs>
        <w:kinsoku w:val="0"/>
        <w:overflowPunct w:val="0"/>
        <w:autoSpaceDE/>
        <w:autoSpaceDN/>
        <w:adjustRightInd/>
        <w:spacing w:before="107" w:line="272"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2.1</w:t>
      </w:r>
      <w:r>
        <w:rPr>
          <w:rFonts w:ascii="Arial" w:hAnsi="Arial" w:cs="Arial"/>
          <w:b/>
          <w:bCs/>
          <w:i/>
          <w:iCs/>
          <w:spacing w:val="-1"/>
          <w:sz w:val="24"/>
          <w:szCs w:val="24"/>
        </w:rPr>
        <w:tab/>
        <w:t>For the purposes of STCP 19-2:</w:t>
      </w:r>
    </w:p>
    <w:p w14:paraId="03A237ED" w14:textId="77777777" w:rsidR="00F13DB6" w:rsidRDefault="00367237">
      <w:pPr>
        <w:tabs>
          <w:tab w:val="left" w:pos="1008"/>
        </w:tabs>
        <w:kinsoku w:val="0"/>
        <w:overflowPunct w:val="0"/>
        <w:autoSpaceDE/>
        <w:autoSpaceDN/>
        <w:adjustRightInd/>
        <w:spacing w:before="132" w:line="228" w:lineRule="exact"/>
        <w:ind w:left="144"/>
        <w:textAlignment w:val="baseline"/>
        <w:rPr>
          <w:rFonts w:ascii="Arial" w:hAnsi="Arial" w:cs="Arial"/>
        </w:rPr>
      </w:pPr>
      <w:r>
        <w:rPr>
          <w:rFonts w:ascii="Arial" w:hAnsi="Arial" w:cs="Arial"/>
        </w:rPr>
        <w:t>2.1.1</w:t>
      </w:r>
      <w:r>
        <w:rPr>
          <w:rFonts w:ascii="Arial" w:hAnsi="Arial" w:cs="Arial"/>
        </w:rPr>
        <w:tab/>
      </w:r>
      <w:r>
        <w:rPr>
          <w:rFonts w:ascii="Arial" w:hAnsi="Arial" w:cs="Arial"/>
          <w:b/>
          <w:bCs/>
        </w:rPr>
        <w:t xml:space="preserve">Detailed TO Construction Programme </w:t>
      </w:r>
      <w:r>
        <w:rPr>
          <w:rFonts w:ascii="Arial" w:hAnsi="Arial" w:cs="Arial"/>
        </w:rPr>
        <w:t>is as defined in Paragraph 5.2.1.3.</w:t>
      </w:r>
    </w:p>
    <w:p w14:paraId="014826BD" w14:textId="77777777" w:rsidR="00F13DB6" w:rsidRDefault="00367237">
      <w:pPr>
        <w:tabs>
          <w:tab w:val="left" w:pos="1008"/>
        </w:tabs>
        <w:kinsoku w:val="0"/>
        <w:overflowPunct w:val="0"/>
        <w:autoSpaceDE/>
        <w:autoSpaceDN/>
        <w:adjustRightInd/>
        <w:spacing w:before="122" w:line="228" w:lineRule="exact"/>
        <w:ind w:left="144"/>
        <w:textAlignment w:val="baseline"/>
        <w:rPr>
          <w:rFonts w:ascii="Arial" w:hAnsi="Arial" w:cs="Arial"/>
          <w:spacing w:val="2"/>
        </w:rPr>
      </w:pPr>
      <w:r>
        <w:rPr>
          <w:rFonts w:ascii="Arial" w:hAnsi="Arial" w:cs="Arial"/>
          <w:spacing w:val="2"/>
        </w:rPr>
        <w:t>2.1.2</w:t>
      </w:r>
      <w:r>
        <w:rPr>
          <w:rFonts w:ascii="Arial" w:hAnsi="Arial" w:cs="Arial"/>
          <w:spacing w:val="2"/>
        </w:rPr>
        <w:tab/>
      </w:r>
      <w:r>
        <w:rPr>
          <w:rFonts w:ascii="Arial" w:hAnsi="Arial" w:cs="Arial"/>
          <w:b/>
          <w:bCs/>
          <w:spacing w:val="2"/>
        </w:rPr>
        <w:t xml:space="preserve">Disconnection Notice Programme </w:t>
      </w:r>
      <w:r>
        <w:rPr>
          <w:rFonts w:ascii="Arial" w:hAnsi="Arial" w:cs="Arial"/>
          <w:spacing w:val="2"/>
        </w:rPr>
        <w:t>is the programme to manage the Disconnection notice</w:t>
      </w:r>
    </w:p>
    <w:p w14:paraId="4802D782" w14:textId="1050AF30" w:rsidR="00F13DB6" w:rsidRDefault="00367237">
      <w:pPr>
        <w:kinsoku w:val="0"/>
        <w:overflowPunct w:val="0"/>
        <w:autoSpaceDE/>
        <w:autoSpaceDN/>
        <w:adjustRightInd/>
        <w:spacing w:line="226" w:lineRule="exact"/>
        <w:ind w:left="1152" w:right="144"/>
        <w:jc w:val="both"/>
        <w:textAlignment w:val="baseline"/>
        <w:rPr>
          <w:rFonts w:ascii="Arial" w:hAnsi="Arial" w:cs="Arial"/>
        </w:rPr>
      </w:pPr>
      <w:r>
        <w:rPr>
          <w:rFonts w:ascii="Arial" w:hAnsi="Arial" w:cs="Arial"/>
        </w:rPr>
        <w:t>process and will be included with the TO Termination Notices. The Disconnection Notice Programme shall list the key milestones that shall be completed as the Disconnection is progressed. The dates of these milestones shall be agreed by all Parties.</w:t>
      </w:r>
    </w:p>
    <w:p w14:paraId="30126E92" w14:textId="77777777" w:rsidR="00F13DB6" w:rsidRDefault="00F13DB6">
      <w:pPr>
        <w:widowControl/>
        <w:rPr>
          <w:sz w:val="24"/>
          <w:szCs w:val="24"/>
        </w:rPr>
        <w:sectPr w:rsidR="00F13DB6">
          <w:pgSz w:w="11904" w:h="16843"/>
          <w:pgMar w:top="800" w:right="910" w:bottom="830" w:left="1198" w:header="720" w:footer="720" w:gutter="0"/>
          <w:cols w:space="720"/>
          <w:noEndnote/>
        </w:sectPr>
      </w:pPr>
    </w:p>
    <w:p w14:paraId="06F19DA0" w14:textId="4D0DC649" w:rsidR="00F13DB6" w:rsidRDefault="00367237">
      <w:pPr>
        <w:tabs>
          <w:tab w:val="left" w:pos="1008"/>
        </w:tabs>
        <w:kinsoku w:val="0"/>
        <w:overflowPunct w:val="0"/>
        <w:autoSpaceDE/>
        <w:autoSpaceDN/>
        <w:adjustRightInd/>
        <w:spacing w:before="267" w:line="232" w:lineRule="exact"/>
        <w:ind w:left="144"/>
        <w:textAlignment w:val="baseline"/>
        <w:rPr>
          <w:rFonts w:ascii="Arial" w:hAnsi="Arial" w:cs="Arial"/>
          <w:spacing w:val="-1"/>
        </w:rPr>
      </w:pPr>
      <w:r>
        <w:rPr>
          <w:rFonts w:ascii="Arial" w:hAnsi="Arial" w:cs="Arial"/>
          <w:spacing w:val="-1"/>
        </w:rPr>
        <w:lastRenderedPageBreak/>
        <w:t>2.1.3</w:t>
      </w:r>
      <w:r>
        <w:rPr>
          <w:rFonts w:ascii="Arial" w:hAnsi="Arial" w:cs="Arial"/>
          <w:spacing w:val="-1"/>
        </w:rPr>
        <w:tab/>
      </w:r>
      <w:r>
        <w:rPr>
          <w:rFonts w:ascii="Arial" w:hAnsi="Arial" w:cs="Arial"/>
          <w:b/>
          <w:bCs/>
          <w:spacing w:val="-1"/>
        </w:rPr>
        <w:t xml:space="preserve">Disconnection Steering Group </w:t>
      </w:r>
      <w:r>
        <w:rPr>
          <w:rFonts w:ascii="Arial" w:hAnsi="Arial" w:cs="Arial"/>
          <w:spacing w:val="-1"/>
        </w:rPr>
        <w:t xml:space="preserve">means a team made up of named representatives from </w:t>
      </w:r>
      <w:r w:rsidR="00D70C4B">
        <w:rPr>
          <w:rFonts w:ascii="Arial" w:hAnsi="Arial" w:cs="Arial"/>
          <w:spacing w:val="-1"/>
        </w:rPr>
        <w:t>The Company</w:t>
      </w:r>
    </w:p>
    <w:p w14:paraId="7E38B925" w14:textId="77777777" w:rsidR="00F13DB6" w:rsidRDefault="00367237">
      <w:pPr>
        <w:kinsoku w:val="0"/>
        <w:overflowPunct w:val="0"/>
        <w:autoSpaceDE/>
        <w:autoSpaceDN/>
        <w:adjustRightInd/>
        <w:spacing w:before="6" w:line="229" w:lineRule="exact"/>
        <w:ind w:left="1008" w:right="216"/>
        <w:jc w:val="both"/>
        <w:textAlignment w:val="baseline"/>
        <w:rPr>
          <w:rFonts w:ascii="Arial" w:hAnsi="Arial" w:cs="Arial"/>
        </w:rPr>
      </w:pPr>
      <w:r>
        <w:rPr>
          <w:rFonts w:ascii="Arial" w:hAnsi="Arial" w:cs="Arial"/>
        </w:rPr>
        <w:t>and the Affected Parties, formed to oversee the Disconnection. The members of the Disconnection Steering Group shall be identified on the Scheme Briefing Notes. The remit of this group is to agree the dates within the Disconnection Notice Programme, monitor progress and agree any changes.</w:t>
      </w:r>
    </w:p>
    <w:p w14:paraId="6123BF38" w14:textId="77777777" w:rsidR="00F13DB6" w:rsidRDefault="00367237">
      <w:pPr>
        <w:tabs>
          <w:tab w:val="left" w:pos="1008"/>
        </w:tabs>
        <w:kinsoku w:val="0"/>
        <w:overflowPunct w:val="0"/>
        <w:autoSpaceDE/>
        <w:autoSpaceDN/>
        <w:adjustRightInd/>
        <w:spacing w:before="118" w:line="232" w:lineRule="exact"/>
        <w:ind w:left="144"/>
        <w:textAlignment w:val="baseline"/>
        <w:rPr>
          <w:rFonts w:ascii="Arial" w:hAnsi="Arial" w:cs="Arial"/>
          <w:spacing w:val="-1"/>
        </w:rPr>
      </w:pPr>
      <w:r>
        <w:rPr>
          <w:rFonts w:ascii="Arial" w:hAnsi="Arial" w:cs="Arial"/>
          <w:spacing w:val="-1"/>
        </w:rPr>
        <w:t>2.1.4</w:t>
      </w:r>
      <w:r>
        <w:rPr>
          <w:rFonts w:ascii="Arial" w:hAnsi="Arial" w:cs="Arial"/>
          <w:spacing w:val="-1"/>
        </w:rPr>
        <w:tab/>
      </w:r>
      <w:r>
        <w:rPr>
          <w:rFonts w:ascii="Arial" w:hAnsi="Arial" w:cs="Arial"/>
          <w:b/>
          <w:bCs/>
          <w:spacing w:val="-1"/>
        </w:rPr>
        <w:t xml:space="preserve">Final Project Report </w:t>
      </w:r>
      <w:r>
        <w:rPr>
          <w:rFonts w:ascii="Arial" w:hAnsi="Arial" w:cs="Arial"/>
          <w:spacing w:val="-1"/>
        </w:rPr>
        <w:t>is a report produced by a TO on completion of a Scheme and includes the</w:t>
      </w:r>
    </w:p>
    <w:p w14:paraId="336BAE12" w14:textId="77777777" w:rsidR="00F13DB6" w:rsidRDefault="00367237">
      <w:pPr>
        <w:kinsoku w:val="0"/>
        <w:overflowPunct w:val="0"/>
        <w:autoSpaceDE/>
        <w:autoSpaceDN/>
        <w:adjustRightInd/>
        <w:spacing w:before="3" w:line="232" w:lineRule="exact"/>
        <w:ind w:left="1008"/>
        <w:textAlignment w:val="baseline"/>
        <w:rPr>
          <w:rFonts w:ascii="Arial" w:hAnsi="Arial" w:cs="Arial"/>
        </w:rPr>
      </w:pPr>
      <w:r>
        <w:rPr>
          <w:rFonts w:ascii="Arial" w:hAnsi="Arial" w:cs="Arial"/>
        </w:rPr>
        <w:t>information specified in section 7.3.2 of this STCP.</w:t>
      </w:r>
    </w:p>
    <w:p w14:paraId="4501C381" w14:textId="77777777" w:rsidR="00F13DB6" w:rsidRDefault="00367237">
      <w:pPr>
        <w:tabs>
          <w:tab w:val="left" w:pos="1008"/>
        </w:tabs>
        <w:kinsoku w:val="0"/>
        <w:overflowPunct w:val="0"/>
        <w:autoSpaceDE/>
        <w:autoSpaceDN/>
        <w:adjustRightInd/>
        <w:spacing w:before="114" w:line="231" w:lineRule="exact"/>
        <w:ind w:left="144"/>
        <w:textAlignment w:val="baseline"/>
        <w:rPr>
          <w:rFonts w:ascii="Arial" w:hAnsi="Arial" w:cs="Arial"/>
          <w:spacing w:val="1"/>
        </w:rPr>
      </w:pPr>
      <w:r>
        <w:rPr>
          <w:rFonts w:ascii="Arial" w:hAnsi="Arial" w:cs="Arial"/>
          <w:spacing w:val="1"/>
        </w:rPr>
        <w:t>2.1.5</w:t>
      </w:r>
      <w:r>
        <w:rPr>
          <w:rFonts w:ascii="Arial" w:hAnsi="Arial" w:cs="Arial"/>
          <w:spacing w:val="1"/>
        </w:rPr>
        <w:tab/>
      </w:r>
      <w:r>
        <w:rPr>
          <w:rFonts w:ascii="Arial" w:hAnsi="Arial" w:cs="Arial"/>
          <w:b/>
          <w:bCs/>
          <w:spacing w:val="1"/>
        </w:rPr>
        <w:t xml:space="preserve">Infrastructure Construction Project </w:t>
      </w:r>
      <w:r>
        <w:rPr>
          <w:rFonts w:ascii="Arial" w:hAnsi="Arial" w:cs="Arial"/>
          <w:spacing w:val="1"/>
        </w:rPr>
        <w:t>is that construction project entered into as a result of</w:t>
      </w:r>
    </w:p>
    <w:p w14:paraId="6FB5F2F8" w14:textId="77777777" w:rsidR="00F13DB6" w:rsidRDefault="00367237">
      <w:pPr>
        <w:kinsoku w:val="0"/>
        <w:overflowPunct w:val="0"/>
        <w:autoSpaceDE/>
        <w:autoSpaceDN/>
        <w:adjustRightInd/>
        <w:spacing w:line="231" w:lineRule="exact"/>
        <w:ind w:left="1008"/>
        <w:textAlignment w:val="baseline"/>
        <w:rPr>
          <w:rFonts w:ascii="Arial" w:hAnsi="Arial" w:cs="Arial"/>
        </w:rPr>
      </w:pPr>
      <w:r>
        <w:rPr>
          <w:rFonts w:ascii="Arial" w:hAnsi="Arial" w:cs="Arial"/>
        </w:rPr>
        <w:t>Works undertaken pursuant to STCP 16-1: Investment Planning.</w:t>
      </w:r>
    </w:p>
    <w:p w14:paraId="3236FC65" w14:textId="77777777" w:rsidR="00F13DB6" w:rsidRDefault="00367237">
      <w:pPr>
        <w:tabs>
          <w:tab w:val="left" w:pos="1008"/>
        </w:tabs>
        <w:kinsoku w:val="0"/>
        <w:overflowPunct w:val="0"/>
        <w:autoSpaceDE/>
        <w:autoSpaceDN/>
        <w:adjustRightInd/>
        <w:spacing w:before="119" w:line="228" w:lineRule="exact"/>
        <w:ind w:left="144"/>
        <w:textAlignment w:val="baseline"/>
        <w:rPr>
          <w:rFonts w:ascii="Arial" w:hAnsi="Arial" w:cs="Arial"/>
          <w:spacing w:val="4"/>
        </w:rPr>
      </w:pPr>
      <w:r>
        <w:rPr>
          <w:rFonts w:ascii="Arial" w:hAnsi="Arial" w:cs="Arial"/>
          <w:spacing w:val="4"/>
        </w:rPr>
        <w:t>2.1.6</w:t>
      </w:r>
      <w:r>
        <w:rPr>
          <w:rFonts w:ascii="Arial" w:hAnsi="Arial" w:cs="Arial"/>
          <w:spacing w:val="4"/>
        </w:rPr>
        <w:tab/>
      </w:r>
      <w:r>
        <w:rPr>
          <w:rFonts w:ascii="Arial" w:hAnsi="Arial" w:cs="Arial"/>
          <w:b/>
          <w:bCs/>
          <w:spacing w:val="4"/>
        </w:rPr>
        <w:t xml:space="preserve">Initial Project Meeting </w:t>
      </w:r>
      <w:r>
        <w:rPr>
          <w:rFonts w:ascii="Arial" w:hAnsi="Arial" w:cs="Arial"/>
          <w:spacing w:val="4"/>
        </w:rPr>
        <w:t>is the meeting called by the relevant TO as soon as reasonably</w:t>
      </w:r>
    </w:p>
    <w:p w14:paraId="027D828A" w14:textId="247CC3AD" w:rsidR="00F13DB6" w:rsidRDefault="00367237">
      <w:pPr>
        <w:kinsoku w:val="0"/>
        <w:overflowPunct w:val="0"/>
        <w:autoSpaceDE/>
        <w:autoSpaceDN/>
        <w:adjustRightInd/>
        <w:spacing w:line="230" w:lineRule="exact"/>
        <w:ind w:left="1008" w:right="216"/>
        <w:jc w:val="both"/>
        <w:textAlignment w:val="baseline"/>
        <w:rPr>
          <w:rFonts w:ascii="Arial" w:hAnsi="Arial" w:cs="Arial"/>
        </w:rPr>
      </w:pPr>
      <w:r>
        <w:rPr>
          <w:rFonts w:ascii="Arial" w:hAnsi="Arial" w:cs="Arial"/>
        </w:rPr>
        <w:t xml:space="preserve">practicable following the signing of a TO Construction Agreement by all of the Parties or as detailed in the relevant Project Listing Document. </w:t>
      </w:r>
      <w:r w:rsidR="00D70C4B">
        <w:rPr>
          <w:rFonts w:ascii="Arial" w:hAnsi="Arial" w:cs="Arial"/>
        </w:rPr>
        <w:t>The Company</w:t>
      </w:r>
      <w:r>
        <w:rPr>
          <w:rFonts w:ascii="Arial" w:hAnsi="Arial" w:cs="Arial"/>
        </w:rPr>
        <w:t xml:space="preserve"> and each TO shall be entitled to</w:t>
      </w:r>
    </w:p>
    <w:p w14:paraId="2405A56D" w14:textId="77777777" w:rsidR="00F13DB6" w:rsidRDefault="00367237">
      <w:pPr>
        <w:kinsoku w:val="0"/>
        <w:overflowPunct w:val="0"/>
        <w:autoSpaceDE/>
        <w:autoSpaceDN/>
        <w:adjustRightInd/>
        <w:spacing w:before="3" w:line="232" w:lineRule="exact"/>
        <w:ind w:left="1008"/>
        <w:textAlignment w:val="baseline"/>
        <w:rPr>
          <w:rFonts w:ascii="Arial" w:hAnsi="Arial" w:cs="Arial"/>
        </w:rPr>
      </w:pPr>
      <w:r>
        <w:rPr>
          <w:rFonts w:ascii="Arial" w:hAnsi="Arial" w:cs="Arial"/>
        </w:rPr>
        <w:t>attend such meeting and any other attendees as agreed between the relevant Parties.</w:t>
      </w:r>
    </w:p>
    <w:p w14:paraId="07A81068" w14:textId="77777777" w:rsidR="00F13DB6" w:rsidRDefault="00367237">
      <w:pPr>
        <w:tabs>
          <w:tab w:val="left" w:pos="1008"/>
        </w:tabs>
        <w:kinsoku w:val="0"/>
        <w:overflowPunct w:val="0"/>
        <w:autoSpaceDE/>
        <w:autoSpaceDN/>
        <w:adjustRightInd/>
        <w:spacing w:before="113" w:line="231" w:lineRule="exact"/>
        <w:ind w:left="144"/>
        <w:textAlignment w:val="baseline"/>
        <w:rPr>
          <w:rFonts w:ascii="Arial" w:hAnsi="Arial" w:cs="Arial"/>
          <w:spacing w:val="1"/>
        </w:rPr>
      </w:pPr>
      <w:r>
        <w:rPr>
          <w:rFonts w:ascii="Arial" w:hAnsi="Arial" w:cs="Arial"/>
          <w:spacing w:val="1"/>
        </w:rPr>
        <w:t>2.1.7</w:t>
      </w:r>
      <w:r>
        <w:rPr>
          <w:rFonts w:ascii="Arial" w:hAnsi="Arial" w:cs="Arial"/>
          <w:spacing w:val="1"/>
        </w:rPr>
        <w:tab/>
      </w:r>
      <w:r>
        <w:rPr>
          <w:rFonts w:ascii="Arial" w:hAnsi="Arial" w:cs="Arial"/>
          <w:b/>
          <w:bCs/>
          <w:spacing w:val="1"/>
        </w:rPr>
        <w:t xml:space="preserve">Post Project Review </w:t>
      </w:r>
      <w:r>
        <w:rPr>
          <w:rFonts w:ascii="Arial" w:hAnsi="Arial" w:cs="Arial"/>
          <w:spacing w:val="1"/>
        </w:rPr>
        <w:t>means a review of a Scheme undertaken by the Joint Project Parties</w:t>
      </w:r>
    </w:p>
    <w:p w14:paraId="558A2D09" w14:textId="77777777" w:rsidR="00F13DB6" w:rsidRDefault="00367237">
      <w:pPr>
        <w:kinsoku w:val="0"/>
        <w:overflowPunct w:val="0"/>
        <w:autoSpaceDE/>
        <w:autoSpaceDN/>
        <w:adjustRightInd/>
        <w:spacing w:line="232" w:lineRule="exact"/>
        <w:ind w:left="1008"/>
        <w:textAlignment w:val="baseline"/>
        <w:rPr>
          <w:rFonts w:ascii="Arial" w:hAnsi="Arial" w:cs="Arial"/>
        </w:rPr>
      </w:pPr>
      <w:r>
        <w:rPr>
          <w:rFonts w:ascii="Arial" w:hAnsi="Arial" w:cs="Arial"/>
        </w:rPr>
        <w:t>upon the completion of a Scheme.</w:t>
      </w:r>
    </w:p>
    <w:p w14:paraId="30EEA882" w14:textId="77777777" w:rsidR="00F13DB6" w:rsidRDefault="00367237">
      <w:pPr>
        <w:tabs>
          <w:tab w:val="left" w:pos="1008"/>
        </w:tabs>
        <w:kinsoku w:val="0"/>
        <w:overflowPunct w:val="0"/>
        <w:autoSpaceDE/>
        <w:autoSpaceDN/>
        <w:adjustRightInd/>
        <w:spacing w:before="118" w:line="232" w:lineRule="exact"/>
        <w:ind w:left="144"/>
        <w:textAlignment w:val="baseline"/>
        <w:rPr>
          <w:rFonts w:ascii="Arial" w:hAnsi="Arial" w:cs="Arial"/>
        </w:rPr>
      </w:pPr>
      <w:r>
        <w:rPr>
          <w:rFonts w:ascii="Arial" w:hAnsi="Arial" w:cs="Arial"/>
        </w:rPr>
        <w:t>2.1.8</w:t>
      </w:r>
      <w:r>
        <w:rPr>
          <w:rFonts w:ascii="Arial" w:hAnsi="Arial" w:cs="Arial"/>
        </w:rPr>
        <w:tab/>
      </w:r>
      <w:r>
        <w:rPr>
          <w:rFonts w:ascii="Arial" w:hAnsi="Arial" w:cs="Arial"/>
          <w:b/>
          <w:bCs/>
        </w:rPr>
        <w:t xml:space="preserve">Reporting Date(s) </w:t>
      </w:r>
      <w:r>
        <w:rPr>
          <w:rFonts w:ascii="Arial" w:hAnsi="Arial" w:cs="Arial"/>
        </w:rPr>
        <w:t>are those dates (if any) set out in the Detailed TO Construction Programme</w:t>
      </w:r>
    </w:p>
    <w:p w14:paraId="4EC34ED4" w14:textId="77777777" w:rsidR="00F13DB6" w:rsidRDefault="00367237">
      <w:pPr>
        <w:kinsoku w:val="0"/>
        <w:overflowPunct w:val="0"/>
        <w:autoSpaceDE/>
        <w:autoSpaceDN/>
        <w:adjustRightInd/>
        <w:spacing w:before="3" w:line="232" w:lineRule="exact"/>
        <w:ind w:left="1008"/>
        <w:textAlignment w:val="baseline"/>
        <w:rPr>
          <w:rFonts w:ascii="Arial" w:hAnsi="Arial" w:cs="Arial"/>
        </w:rPr>
      </w:pPr>
      <w:r>
        <w:rPr>
          <w:rFonts w:ascii="Arial" w:hAnsi="Arial" w:cs="Arial"/>
        </w:rPr>
        <w:t>for the production of reports required throughout the Detailed TO Construction Programme.</w:t>
      </w:r>
    </w:p>
    <w:p w14:paraId="35B3FF6C" w14:textId="77777777" w:rsidR="00F13DB6" w:rsidRDefault="00367237">
      <w:pPr>
        <w:tabs>
          <w:tab w:val="left" w:pos="1008"/>
        </w:tabs>
        <w:kinsoku w:val="0"/>
        <w:overflowPunct w:val="0"/>
        <w:autoSpaceDE/>
        <w:autoSpaceDN/>
        <w:adjustRightInd/>
        <w:spacing w:before="119" w:line="232" w:lineRule="exact"/>
        <w:ind w:left="144"/>
        <w:textAlignment w:val="baseline"/>
        <w:rPr>
          <w:rFonts w:ascii="Arial" w:hAnsi="Arial" w:cs="Arial"/>
        </w:rPr>
      </w:pPr>
      <w:r>
        <w:rPr>
          <w:rFonts w:ascii="Arial" w:hAnsi="Arial" w:cs="Arial"/>
        </w:rPr>
        <w:t>2.1.9</w:t>
      </w:r>
      <w:r>
        <w:rPr>
          <w:rFonts w:ascii="Arial" w:hAnsi="Arial" w:cs="Arial"/>
        </w:rPr>
        <w:tab/>
      </w:r>
      <w:r>
        <w:rPr>
          <w:rFonts w:ascii="Arial" w:hAnsi="Arial" w:cs="Arial"/>
          <w:b/>
          <w:bCs/>
        </w:rPr>
        <w:t xml:space="preserve">Scheme </w:t>
      </w:r>
      <w:r>
        <w:rPr>
          <w:rFonts w:ascii="Arial" w:hAnsi="Arial" w:cs="Arial"/>
        </w:rPr>
        <w:t>means the TO Construction Works relating to a specific TO Construction Agreement.</w:t>
      </w:r>
    </w:p>
    <w:p w14:paraId="555A94FF" w14:textId="77777777" w:rsidR="00F13DB6" w:rsidRDefault="00367237">
      <w:pPr>
        <w:kinsoku w:val="0"/>
        <w:overflowPunct w:val="0"/>
        <w:autoSpaceDE/>
        <w:autoSpaceDN/>
        <w:adjustRightInd/>
        <w:spacing w:before="124" w:line="227" w:lineRule="exact"/>
        <w:ind w:left="1008" w:right="216" w:hanging="864"/>
        <w:jc w:val="both"/>
        <w:textAlignment w:val="baseline"/>
        <w:rPr>
          <w:rFonts w:ascii="Arial" w:hAnsi="Arial" w:cs="Arial"/>
        </w:rPr>
      </w:pPr>
      <w:r>
        <w:rPr>
          <w:rFonts w:ascii="Arial" w:hAnsi="Arial" w:cs="Arial"/>
        </w:rPr>
        <w:t xml:space="preserve">2.1.10 </w:t>
      </w:r>
      <w:r>
        <w:rPr>
          <w:rFonts w:ascii="Arial" w:hAnsi="Arial" w:cs="Arial"/>
          <w:b/>
          <w:bCs/>
        </w:rPr>
        <w:t xml:space="preserve">Site Access Date(s) </w:t>
      </w:r>
      <w:r>
        <w:rPr>
          <w:rFonts w:ascii="Arial" w:hAnsi="Arial" w:cs="Arial"/>
        </w:rPr>
        <w:t>are those dates that may be contained within the Detailed TO Construction Programme by which a TO requires access to a Connection Site in order to complete Transmission Connection Asset Works or Transmission Reinforcement Works in accordance with the Detailed TO Construction Programme.</w:t>
      </w:r>
    </w:p>
    <w:p w14:paraId="0F12CE69" w14:textId="77777777" w:rsidR="00F13DB6" w:rsidRDefault="00367237">
      <w:pPr>
        <w:kinsoku w:val="0"/>
        <w:overflowPunct w:val="0"/>
        <w:autoSpaceDE/>
        <w:autoSpaceDN/>
        <w:adjustRightInd/>
        <w:spacing w:before="115" w:line="235" w:lineRule="exact"/>
        <w:ind w:left="1008" w:right="216" w:hanging="864"/>
        <w:jc w:val="both"/>
        <w:textAlignment w:val="baseline"/>
        <w:rPr>
          <w:rFonts w:ascii="Arial" w:hAnsi="Arial" w:cs="Arial"/>
        </w:rPr>
      </w:pPr>
      <w:r>
        <w:rPr>
          <w:rFonts w:ascii="Arial" w:hAnsi="Arial" w:cs="Arial"/>
        </w:rPr>
        <w:t xml:space="preserve">2.1.11 </w:t>
      </w:r>
      <w:r>
        <w:rPr>
          <w:rFonts w:ascii="Arial" w:hAnsi="Arial" w:cs="Arial"/>
          <w:b/>
          <w:bCs/>
        </w:rPr>
        <w:t xml:space="preserve">Stage-by-Stage Document </w:t>
      </w:r>
      <w:r>
        <w:rPr>
          <w:rFonts w:ascii="Arial" w:hAnsi="Arial" w:cs="Arial"/>
        </w:rPr>
        <w:t>is that document produced in accordance with Section 5.4 or Section 6.4, as the case may be, of this STCP.</w:t>
      </w:r>
    </w:p>
    <w:p w14:paraId="5F854877" w14:textId="77777777" w:rsidR="00F13DB6" w:rsidRDefault="00367237">
      <w:pPr>
        <w:kinsoku w:val="0"/>
        <w:overflowPunct w:val="0"/>
        <w:autoSpaceDE/>
        <w:autoSpaceDN/>
        <w:adjustRightInd/>
        <w:spacing w:before="125" w:line="228" w:lineRule="exact"/>
        <w:ind w:left="1008" w:right="216" w:hanging="864"/>
        <w:jc w:val="both"/>
        <w:textAlignment w:val="baseline"/>
        <w:rPr>
          <w:rFonts w:ascii="Arial" w:hAnsi="Arial" w:cs="Arial"/>
        </w:rPr>
      </w:pPr>
      <w:r>
        <w:rPr>
          <w:rFonts w:ascii="Arial" w:hAnsi="Arial" w:cs="Arial"/>
        </w:rPr>
        <w:t xml:space="preserve">2.1.12 </w:t>
      </w:r>
      <w:r>
        <w:rPr>
          <w:rFonts w:ascii="Arial" w:hAnsi="Arial" w:cs="Arial"/>
          <w:b/>
          <w:bCs/>
        </w:rPr>
        <w:t xml:space="preserve">Stage Date(s) </w:t>
      </w:r>
      <w:r>
        <w:rPr>
          <w:rFonts w:ascii="Arial" w:hAnsi="Arial" w:cs="Arial"/>
        </w:rPr>
        <w:t>are those dates that may be contained within the Detailed TO Construction Programme by which each individual stage of a Detailed TO Construction Programme shall be completed, or the date upon which a scheduled payment detailed within the Detailed TO Construction Programme becomes due.</w:t>
      </w:r>
    </w:p>
    <w:p w14:paraId="1739F186" w14:textId="7409AE98" w:rsidR="00F13DB6" w:rsidRDefault="00367237">
      <w:pPr>
        <w:kinsoku w:val="0"/>
        <w:overflowPunct w:val="0"/>
        <w:autoSpaceDE/>
        <w:autoSpaceDN/>
        <w:adjustRightInd/>
        <w:spacing w:before="127" w:line="228" w:lineRule="exact"/>
        <w:ind w:left="1008" w:right="216" w:hanging="864"/>
        <w:jc w:val="both"/>
        <w:textAlignment w:val="baseline"/>
        <w:rPr>
          <w:rFonts w:ascii="Arial" w:hAnsi="Arial" w:cs="Arial"/>
        </w:rPr>
      </w:pPr>
      <w:r>
        <w:rPr>
          <w:rFonts w:ascii="Arial" w:hAnsi="Arial" w:cs="Arial"/>
        </w:rPr>
        <w:t xml:space="preserve">2.1.13 </w:t>
      </w:r>
      <w:r>
        <w:rPr>
          <w:rFonts w:ascii="Arial" w:hAnsi="Arial" w:cs="Arial"/>
          <w:b/>
          <w:bCs/>
        </w:rPr>
        <w:t xml:space="preserve">Termination Notice </w:t>
      </w:r>
      <w:r>
        <w:rPr>
          <w:rFonts w:ascii="Arial" w:hAnsi="Arial" w:cs="Arial"/>
        </w:rPr>
        <w:t xml:space="preserve">a notice sent by, in the case of </w:t>
      </w:r>
      <w:r w:rsidR="00D70C4B">
        <w:rPr>
          <w:rFonts w:ascii="Arial" w:hAnsi="Arial" w:cs="Arial"/>
        </w:rPr>
        <w:t>The Company</w:t>
      </w:r>
      <w:r>
        <w:rPr>
          <w:rFonts w:ascii="Arial" w:hAnsi="Arial" w:cs="Arial"/>
        </w:rPr>
        <w:t xml:space="preserve"> , to each relevant TO upon the termination of a Bilateral Agreement or, in the case of a TO, to </w:t>
      </w:r>
      <w:r w:rsidR="00D70C4B">
        <w:rPr>
          <w:rFonts w:ascii="Arial" w:hAnsi="Arial" w:cs="Arial"/>
        </w:rPr>
        <w:t>The Company</w:t>
      </w:r>
      <w:r>
        <w:rPr>
          <w:rFonts w:ascii="Arial" w:hAnsi="Arial" w:cs="Arial"/>
        </w:rPr>
        <w:t xml:space="preserve"> upon the termination of a TO Construction Agreement.</w:t>
      </w:r>
    </w:p>
    <w:p w14:paraId="24F35190" w14:textId="77777777" w:rsidR="00F13DB6" w:rsidRDefault="00367237">
      <w:pPr>
        <w:kinsoku w:val="0"/>
        <w:overflowPunct w:val="0"/>
        <w:autoSpaceDE/>
        <w:autoSpaceDN/>
        <w:adjustRightInd/>
        <w:spacing w:before="121" w:line="230" w:lineRule="exact"/>
        <w:ind w:left="1008" w:right="216" w:hanging="864"/>
        <w:jc w:val="both"/>
        <w:textAlignment w:val="baseline"/>
        <w:rPr>
          <w:rFonts w:ascii="Arial" w:hAnsi="Arial" w:cs="Arial"/>
        </w:rPr>
      </w:pPr>
      <w:r>
        <w:rPr>
          <w:rFonts w:ascii="Arial" w:hAnsi="Arial" w:cs="Arial"/>
        </w:rPr>
        <w:t xml:space="preserve">2.1.14 </w:t>
      </w:r>
      <w:r>
        <w:rPr>
          <w:rFonts w:ascii="Arial" w:hAnsi="Arial" w:cs="Arial"/>
          <w:b/>
          <w:bCs/>
        </w:rPr>
        <w:t xml:space="preserve">Termination Report </w:t>
      </w:r>
      <w:r>
        <w:rPr>
          <w:rFonts w:ascii="Arial" w:hAnsi="Arial" w:cs="Arial"/>
        </w:rPr>
        <w:t>is a report produced by the relevant TO, giving details pertinent to closure upon termination of a Bilateral Agreement or a TO Construction Agreement.</w:t>
      </w:r>
    </w:p>
    <w:p w14:paraId="258CB76A" w14:textId="77777777" w:rsidR="00F13DB6" w:rsidRDefault="00367237">
      <w:pPr>
        <w:kinsoku w:val="0"/>
        <w:overflowPunct w:val="0"/>
        <w:autoSpaceDE/>
        <w:autoSpaceDN/>
        <w:adjustRightInd/>
        <w:spacing w:before="126" w:line="225" w:lineRule="exact"/>
        <w:ind w:left="1008" w:right="216" w:hanging="864"/>
        <w:jc w:val="both"/>
        <w:textAlignment w:val="baseline"/>
        <w:rPr>
          <w:rFonts w:ascii="Arial" w:hAnsi="Arial" w:cs="Arial"/>
        </w:rPr>
      </w:pPr>
      <w:r>
        <w:rPr>
          <w:rFonts w:ascii="Arial" w:hAnsi="Arial" w:cs="Arial"/>
        </w:rPr>
        <w:t xml:space="preserve">2.1.15 </w:t>
      </w:r>
      <w:r>
        <w:rPr>
          <w:rFonts w:ascii="Arial" w:hAnsi="Arial" w:cs="Arial"/>
          <w:b/>
          <w:bCs/>
        </w:rPr>
        <w:t xml:space="preserve">TO Construction Project </w:t>
      </w:r>
      <w:r>
        <w:rPr>
          <w:rFonts w:ascii="Arial" w:hAnsi="Arial" w:cs="Arial"/>
        </w:rPr>
        <w:t>is a construction project undertaken by a TO pursuant to a TO Construction Agreement.</w:t>
      </w:r>
    </w:p>
    <w:p w14:paraId="22651688" w14:textId="77777777" w:rsidR="00F13DB6" w:rsidRDefault="00367237">
      <w:pPr>
        <w:kinsoku w:val="0"/>
        <w:overflowPunct w:val="0"/>
        <w:autoSpaceDE/>
        <w:autoSpaceDN/>
        <w:adjustRightInd/>
        <w:spacing w:before="123" w:line="232" w:lineRule="exact"/>
        <w:ind w:left="144"/>
        <w:textAlignment w:val="baseline"/>
        <w:rPr>
          <w:rFonts w:ascii="Arial" w:hAnsi="Arial" w:cs="Arial"/>
          <w:spacing w:val="4"/>
        </w:rPr>
      </w:pPr>
      <w:r>
        <w:rPr>
          <w:rFonts w:ascii="Arial" w:hAnsi="Arial" w:cs="Arial"/>
          <w:spacing w:val="4"/>
        </w:rPr>
        <w:t xml:space="preserve">2.1.16 </w:t>
      </w:r>
      <w:r>
        <w:rPr>
          <w:rFonts w:ascii="Arial" w:hAnsi="Arial" w:cs="Arial"/>
          <w:b/>
          <w:bCs/>
          <w:spacing w:val="4"/>
        </w:rPr>
        <w:t xml:space="preserve">TO Infrastructure Construction Programme </w:t>
      </w:r>
      <w:r>
        <w:rPr>
          <w:rFonts w:ascii="Arial" w:hAnsi="Arial" w:cs="Arial"/>
          <w:spacing w:val="4"/>
        </w:rPr>
        <w:t>is as defined in Section 6.2.</w:t>
      </w:r>
    </w:p>
    <w:p w14:paraId="1B1E1BA7" w14:textId="77777777" w:rsidR="00F13DB6" w:rsidRDefault="00367237">
      <w:pPr>
        <w:kinsoku w:val="0"/>
        <w:overflowPunct w:val="0"/>
        <w:autoSpaceDE/>
        <w:autoSpaceDN/>
        <w:adjustRightInd/>
        <w:spacing w:before="111" w:line="235" w:lineRule="exact"/>
        <w:ind w:left="1008" w:right="216" w:hanging="864"/>
        <w:jc w:val="both"/>
        <w:textAlignment w:val="baseline"/>
        <w:rPr>
          <w:rFonts w:ascii="Arial" w:hAnsi="Arial" w:cs="Arial"/>
        </w:rPr>
      </w:pPr>
      <w:r>
        <w:rPr>
          <w:rFonts w:ascii="Arial" w:hAnsi="Arial" w:cs="Arial"/>
        </w:rPr>
        <w:t xml:space="preserve">2.1.17 </w:t>
      </w:r>
      <w:r>
        <w:rPr>
          <w:rFonts w:ascii="Arial" w:hAnsi="Arial" w:cs="Arial"/>
          <w:b/>
          <w:bCs/>
        </w:rPr>
        <w:t xml:space="preserve">Transmission Infrastructure Assets </w:t>
      </w:r>
      <w:r>
        <w:rPr>
          <w:rFonts w:ascii="Arial" w:hAnsi="Arial" w:cs="Arial"/>
        </w:rPr>
        <w:t>are those TO assets not classed as Transmission Connection Assets.</w:t>
      </w:r>
    </w:p>
    <w:p w14:paraId="6D178AA4" w14:textId="77777777" w:rsidR="00F13DB6" w:rsidRDefault="00367237">
      <w:pPr>
        <w:kinsoku w:val="0"/>
        <w:overflowPunct w:val="0"/>
        <w:autoSpaceDE/>
        <w:autoSpaceDN/>
        <w:adjustRightInd/>
        <w:spacing w:before="116" w:line="230" w:lineRule="exact"/>
        <w:ind w:left="1008" w:right="216" w:hanging="864"/>
        <w:jc w:val="both"/>
        <w:textAlignment w:val="baseline"/>
        <w:rPr>
          <w:rFonts w:ascii="Arial" w:hAnsi="Arial" w:cs="Arial"/>
        </w:rPr>
      </w:pPr>
      <w:r>
        <w:rPr>
          <w:rFonts w:ascii="Arial" w:hAnsi="Arial" w:cs="Arial"/>
        </w:rPr>
        <w:t xml:space="preserve">2.1.18 </w:t>
      </w:r>
      <w:r>
        <w:rPr>
          <w:rFonts w:ascii="Arial" w:hAnsi="Arial" w:cs="Arial"/>
          <w:b/>
          <w:bCs/>
        </w:rPr>
        <w:t xml:space="preserve">Transmission Infrastructure Works </w:t>
      </w:r>
      <w:r>
        <w:rPr>
          <w:rFonts w:ascii="Arial" w:hAnsi="Arial" w:cs="Arial"/>
        </w:rPr>
        <w:t>are those Works undertaken pursuant to STCP16-1: Investment Planning.</w:t>
      </w:r>
    </w:p>
    <w:p w14:paraId="3B2E9F87" w14:textId="77777777" w:rsidR="00F13DB6" w:rsidRDefault="00367237">
      <w:pPr>
        <w:tabs>
          <w:tab w:val="left" w:pos="1008"/>
        </w:tabs>
        <w:kinsoku w:val="0"/>
        <w:overflowPunct w:val="0"/>
        <w:autoSpaceDE/>
        <w:autoSpaceDN/>
        <w:adjustRightInd/>
        <w:spacing w:before="571" w:line="319" w:lineRule="exact"/>
        <w:ind w:left="144"/>
        <w:textAlignment w:val="baseline"/>
        <w:rPr>
          <w:rFonts w:ascii="Arial" w:hAnsi="Arial" w:cs="Arial"/>
          <w:b/>
          <w:bCs/>
          <w:spacing w:val="-4"/>
          <w:sz w:val="28"/>
          <w:szCs w:val="28"/>
        </w:rPr>
      </w:pPr>
      <w:r>
        <w:rPr>
          <w:rFonts w:ascii="Arial" w:hAnsi="Arial" w:cs="Arial"/>
          <w:b/>
          <w:bCs/>
          <w:spacing w:val="-4"/>
          <w:sz w:val="28"/>
          <w:szCs w:val="28"/>
        </w:rPr>
        <w:t>3</w:t>
      </w:r>
      <w:r>
        <w:rPr>
          <w:rFonts w:ascii="Arial" w:hAnsi="Arial" w:cs="Arial"/>
          <w:b/>
          <w:bCs/>
          <w:spacing w:val="-4"/>
          <w:sz w:val="28"/>
          <w:szCs w:val="28"/>
        </w:rPr>
        <w:tab/>
        <w:t>General Provisions</w:t>
      </w:r>
    </w:p>
    <w:p w14:paraId="06AAD1E4" w14:textId="0E860952" w:rsidR="00F13DB6" w:rsidRDefault="00367237">
      <w:pPr>
        <w:tabs>
          <w:tab w:val="left" w:pos="1008"/>
        </w:tabs>
        <w:kinsoku w:val="0"/>
        <w:overflowPunct w:val="0"/>
        <w:autoSpaceDE/>
        <w:autoSpaceDN/>
        <w:adjustRightInd/>
        <w:spacing w:before="125" w:line="276" w:lineRule="exact"/>
        <w:ind w:left="144"/>
        <w:textAlignment w:val="baseline"/>
        <w:rPr>
          <w:rFonts w:ascii="Arial" w:hAnsi="Arial" w:cs="Arial"/>
          <w:b/>
          <w:bCs/>
          <w:i/>
          <w:iCs/>
          <w:sz w:val="24"/>
          <w:szCs w:val="24"/>
        </w:rPr>
      </w:pPr>
      <w:r>
        <w:rPr>
          <w:rFonts w:ascii="Arial" w:hAnsi="Arial" w:cs="Arial"/>
          <w:b/>
          <w:bCs/>
          <w:i/>
          <w:iCs/>
          <w:sz w:val="24"/>
          <w:szCs w:val="24"/>
        </w:rPr>
        <w:t>3.1</w:t>
      </w:r>
      <w:r>
        <w:rPr>
          <w:rFonts w:ascii="Arial" w:hAnsi="Arial" w:cs="Arial"/>
          <w:b/>
          <w:bCs/>
          <w:i/>
          <w:iCs/>
          <w:sz w:val="24"/>
          <w:szCs w:val="24"/>
        </w:rPr>
        <w:tab/>
        <w:t xml:space="preserve">Nuclear Site </w:t>
      </w:r>
      <w:proofErr w:type="spellStart"/>
      <w:r>
        <w:rPr>
          <w:rFonts w:ascii="Arial" w:hAnsi="Arial" w:cs="Arial"/>
          <w:b/>
          <w:bCs/>
          <w:i/>
          <w:iCs/>
          <w:sz w:val="24"/>
          <w:szCs w:val="24"/>
        </w:rPr>
        <w:t>Licence</w:t>
      </w:r>
      <w:proofErr w:type="spellEnd"/>
      <w:r>
        <w:rPr>
          <w:rFonts w:ascii="Arial" w:hAnsi="Arial" w:cs="Arial"/>
          <w:b/>
          <w:bCs/>
          <w:i/>
          <w:iCs/>
          <w:sz w:val="24"/>
          <w:szCs w:val="24"/>
        </w:rPr>
        <w:t xml:space="preserve"> Provisions Agreement</w:t>
      </w:r>
    </w:p>
    <w:p w14:paraId="6242D51E" w14:textId="77777777" w:rsidR="00F13DB6" w:rsidRDefault="00F13DB6">
      <w:pPr>
        <w:widowControl/>
        <w:rPr>
          <w:sz w:val="24"/>
          <w:szCs w:val="24"/>
        </w:rPr>
        <w:sectPr w:rsidR="00F13DB6">
          <w:pgSz w:w="11904" w:h="16843"/>
          <w:pgMar w:top="800" w:right="910" w:bottom="830" w:left="1198" w:header="720" w:footer="720" w:gutter="0"/>
          <w:cols w:space="720"/>
          <w:noEndnote/>
        </w:sectPr>
      </w:pPr>
    </w:p>
    <w:p w14:paraId="6F98F2CA" w14:textId="6CF997DD" w:rsidR="00F13DB6" w:rsidRDefault="00367237" w:rsidP="003616EE">
      <w:pPr>
        <w:kinsoku w:val="0"/>
        <w:overflowPunct w:val="0"/>
        <w:autoSpaceDE/>
        <w:autoSpaceDN/>
        <w:adjustRightInd/>
        <w:spacing w:before="273" w:line="231" w:lineRule="exact"/>
        <w:ind w:left="144"/>
        <w:textAlignment w:val="baseline"/>
        <w:rPr>
          <w:rFonts w:ascii="Arial" w:hAnsi="Arial" w:cs="Arial"/>
        </w:rPr>
      </w:pPr>
      <w:r>
        <w:rPr>
          <w:rFonts w:ascii="Arial" w:hAnsi="Arial" w:cs="Arial"/>
        </w:rPr>
        <w:lastRenderedPageBreak/>
        <w:t>3.1.1</w:t>
      </w:r>
      <w:r>
        <w:rPr>
          <w:rFonts w:ascii="Arial" w:hAnsi="Arial" w:cs="Arial"/>
        </w:rPr>
        <w:tab/>
      </w:r>
      <w:r w:rsidR="003616EE">
        <w:rPr>
          <w:rFonts w:ascii="Arial" w:hAnsi="Arial" w:cs="Arial"/>
        </w:rPr>
        <w:t xml:space="preserve">    </w:t>
      </w:r>
      <w:r>
        <w:rPr>
          <w:rFonts w:ascii="Arial" w:hAnsi="Arial" w:cs="Arial"/>
        </w:rPr>
        <w:t>When following this process where this may interact with, impact upon or fall within the</w:t>
      </w:r>
    </w:p>
    <w:p w14:paraId="59A72EAF" w14:textId="77777777" w:rsidR="00F13DB6" w:rsidRDefault="00367237">
      <w:pPr>
        <w:kinsoku w:val="0"/>
        <w:overflowPunct w:val="0"/>
        <w:autoSpaceDE/>
        <w:autoSpaceDN/>
        <w:adjustRightInd/>
        <w:spacing w:before="7" w:line="229" w:lineRule="exact"/>
        <w:ind w:left="1008" w:right="216"/>
        <w:jc w:val="both"/>
        <w:textAlignment w:val="baseline"/>
        <w:rPr>
          <w:rFonts w:ascii="Arial" w:hAnsi="Arial" w:cs="Arial"/>
        </w:rPr>
      </w:pPr>
      <w:r>
        <w:rPr>
          <w:rFonts w:ascii="Arial" w:hAnsi="Arial" w:cs="Arial"/>
        </w:rPr>
        <w:t>boundary of a Nuclear Site Licence holder’s site, or may otherwise have any form of affect and/or implication for a nuclear power station consideration must be given to the relevant provisions of the applicable Nuclear Site Licence Provisions Agreement, the CUSC Bilateral Connection Agreement for that site, paragraph 6.9.4 of the CUSC and Section G3 of the STC to ensure compliance with all of these obligations.</w:t>
      </w:r>
    </w:p>
    <w:p w14:paraId="3EEBF722" w14:textId="77777777" w:rsidR="00F13DB6" w:rsidRDefault="00F13DB6">
      <w:pPr>
        <w:widowControl/>
        <w:rPr>
          <w:sz w:val="24"/>
          <w:szCs w:val="24"/>
        </w:rPr>
      </w:pPr>
    </w:p>
    <w:p w14:paraId="3AF30123" w14:textId="65A0C588" w:rsidR="00F13DB6" w:rsidRDefault="00367237">
      <w:pPr>
        <w:tabs>
          <w:tab w:val="left" w:pos="1008"/>
        </w:tabs>
        <w:kinsoku w:val="0"/>
        <w:overflowPunct w:val="0"/>
        <w:autoSpaceDE/>
        <w:autoSpaceDN/>
        <w:adjustRightInd/>
        <w:spacing w:before="278" w:line="319" w:lineRule="exact"/>
        <w:ind w:left="144"/>
        <w:textAlignment w:val="baseline"/>
        <w:rPr>
          <w:rFonts w:ascii="Arial" w:hAnsi="Arial" w:cs="Arial"/>
          <w:b/>
          <w:bCs/>
          <w:spacing w:val="-2"/>
          <w:sz w:val="28"/>
          <w:szCs w:val="28"/>
        </w:rPr>
      </w:pPr>
      <w:r>
        <w:rPr>
          <w:rFonts w:ascii="Arial" w:hAnsi="Arial" w:cs="Arial"/>
          <w:b/>
          <w:bCs/>
          <w:spacing w:val="-2"/>
          <w:sz w:val="28"/>
          <w:szCs w:val="28"/>
        </w:rPr>
        <w:t>4</w:t>
      </w:r>
      <w:r>
        <w:rPr>
          <w:rFonts w:ascii="Arial" w:hAnsi="Arial" w:cs="Arial"/>
          <w:b/>
          <w:bCs/>
          <w:spacing w:val="-2"/>
          <w:sz w:val="28"/>
          <w:szCs w:val="28"/>
        </w:rPr>
        <w:tab/>
        <w:t>Construction Process</w:t>
      </w:r>
    </w:p>
    <w:p w14:paraId="177F79C1" w14:textId="77777777" w:rsidR="00F13DB6" w:rsidRDefault="00367237">
      <w:pPr>
        <w:kinsoku w:val="0"/>
        <w:overflowPunct w:val="0"/>
        <w:autoSpaceDE/>
        <w:autoSpaceDN/>
        <w:adjustRightInd/>
        <w:spacing w:before="120" w:line="274" w:lineRule="exact"/>
        <w:ind w:left="144"/>
        <w:textAlignment w:val="baseline"/>
        <w:rPr>
          <w:rFonts w:ascii="Arial" w:hAnsi="Arial" w:cs="Arial"/>
          <w:b/>
          <w:bCs/>
          <w:i/>
          <w:iCs/>
          <w:spacing w:val="22"/>
          <w:sz w:val="24"/>
          <w:szCs w:val="24"/>
        </w:rPr>
      </w:pPr>
      <w:r>
        <w:rPr>
          <w:rFonts w:ascii="Arial" w:hAnsi="Arial" w:cs="Arial"/>
          <w:b/>
          <w:bCs/>
          <w:i/>
          <w:iCs/>
          <w:spacing w:val="22"/>
          <w:sz w:val="24"/>
          <w:szCs w:val="24"/>
        </w:rPr>
        <w:t>4.1 Introduction</w:t>
      </w:r>
    </w:p>
    <w:p w14:paraId="106E9305" w14:textId="77777777" w:rsidR="00F13DB6" w:rsidRDefault="00367237">
      <w:pPr>
        <w:tabs>
          <w:tab w:val="left" w:pos="1008"/>
        </w:tabs>
        <w:kinsoku w:val="0"/>
        <w:overflowPunct w:val="0"/>
        <w:autoSpaceDE/>
        <w:autoSpaceDN/>
        <w:adjustRightInd/>
        <w:spacing w:before="121" w:line="229" w:lineRule="exact"/>
        <w:ind w:left="144"/>
        <w:textAlignment w:val="baseline"/>
        <w:rPr>
          <w:rFonts w:ascii="Arial" w:hAnsi="Arial" w:cs="Arial"/>
        </w:rPr>
      </w:pPr>
      <w:r>
        <w:rPr>
          <w:rFonts w:ascii="Arial" w:hAnsi="Arial" w:cs="Arial"/>
        </w:rPr>
        <w:t>4.1.1</w:t>
      </w:r>
      <w:r>
        <w:rPr>
          <w:rFonts w:ascii="Arial" w:hAnsi="Arial" w:cs="Arial"/>
        </w:rPr>
        <w:tab/>
        <w:t>The construction process may be triggered either through a legally binding Acceptance of a TO</w:t>
      </w:r>
    </w:p>
    <w:p w14:paraId="7D0AD93D" w14:textId="327C0404" w:rsidR="00F13DB6" w:rsidRDefault="00367237">
      <w:pPr>
        <w:kinsoku w:val="0"/>
        <w:overflowPunct w:val="0"/>
        <w:autoSpaceDE/>
        <w:autoSpaceDN/>
        <w:adjustRightInd/>
        <w:spacing w:before="9" w:line="226" w:lineRule="exact"/>
        <w:ind w:left="1008" w:right="648"/>
        <w:textAlignment w:val="baseline"/>
        <w:rPr>
          <w:rFonts w:ascii="Arial" w:hAnsi="Arial" w:cs="Arial"/>
        </w:rPr>
      </w:pPr>
      <w:r>
        <w:rPr>
          <w:rFonts w:ascii="Arial" w:hAnsi="Arial" w:cs="Arial"/>
        </w:rPr>
        <w:t xml:space="preserve">Construction Agreement (“TOCA”) or Indemnity Agreement by </w:t>
      </w:r>
      <w:r w:rsidR="00D70C4B">
        <w:rPr>
          <w:rFonts w:ascii="Arial" w:hAnsi="Arial" w:cs="Arial"/>
        </w:rPr>
        <w:t>The Company</w:t>
      </w:r>
      <w:r>
        <w:rPr>
          <w:rFonts w:ascii="Arial" w:hAnsi="Arial" w:cs="Arial"/>
        </w:rPr>
        <w:t xml:space="preserve"> , or through detailed option development within Investment Planning STCP 16-1.</w:t>
      </w:r>
    </w:p>
    <w:p w14:paraId="243D02BB" w14:textId="77777777" w:rsidR="00F13DB6" w:rsidRDefault="00367237">
      <w:pPr>
        <w:kinsoku w:val="0"/>
        <w:overflowPunct w:val="0"/>
        <w:autoSpaceDE/>
        <w:autoSpaceDN/>
        <w:adjustRightInd/>
        <w:spacing w:before="125" w:line="274" w:lineRule="exact"/>
        <w:ind w:left="144"/>
        <w:textAlignment w:val="baseline"/>
        <w:rPr>
          <w:rFonts w:ascii="Arial" w:hAnsi="Arial" w:cs="Arial"/>
          <w:b/>
          <w:bCs/>
          <w:i/>
          <w:iCs/>
          <w:spacing w:val="24"/>
          <w:sz w:val="24"/>
          <w:szCs w:val="24"/>
        </w:rPr>
      </w:pPr>
      <w:r>
        <w:rPr>
          <w:rFonts w:ascii="Arial" w:hAnsi="Arial" w:cs="Arial"/>
          <w:b/>
          <w:bCs/>
          <w:i/>
          <w:iCs/>
          <w:spacing w:val="24"/>
          <w:sz w:val="24"/>
          <w:szCs w:val="24"/>
        </w:rPr>
        <w:t>4.2 Commencement</w:t>
      </w:r>
    </w:p>
    <w:p w14:paraId="539E864A" w14:textId="77777777" w:rsidR="00F13DB6" w:rsidRDefault="00367237">
      <w:pPr>
        <w:tabs>
          <w:tab w:val="left" w:pos="1008"/>
        </w:tabs>
        <w:kinsoku w:val="0"/>
        <w:overflowPunct w:val="0"/>
        <w:autoSpaceDE/>
        <w:autoSpaceDN/>
        <w:adjustRightInd/>
        <w:spacing w:before="121" w:after="272" w:line="229" w:lineRule="exact"/>
        <w:ind w:left="144"/>
        <w:textAlignment w:val="baseline"/>
        <w:rPr>
          <w:rFonts w:ascii="Arial" w:hAnsi="Arial" w:cs="Arial"/>
        </w:rPr>
      </w:pPr>
      <w:r>
        <w:rPr>
          <w:rFonts w:ascii="Arial" w:hAnsi="Arial" w:cs="Arial"/>
        </w:rPr>
        <w:t>4.2.1</w:t>
      </w:r>
      <w:r>
        <w:rPr>
          <w:rFonts w:ascii="Arial" w:hAnsi="Arial" w:cs="Arial"/>
        </w:rPr>
        <w:tab/>
        <w:t>The following activities shall commence with the triggers set out in the following table:</w:t>
      </w:r>
    </w:p>
    <w:tbl>
      <w:tblPr>
        <w:tblW w:w="0" w:type="auto"/>
        <w:tblInd w:w="106" w:type="dxa"/>
        <w:tblLayout w:type="fixed"/>
        <w:tblCellMar>
          <w:left w:w="0" w:type="dxa"/>
          <w:right w:w="0" w:type="dxa"/>
        </w:tblCellMar>
        <w:tblLook w:val="0000" w:firstRow="0" w:lastRow="0" w:firstColumn="0" w:lastColumn="0" w:noHBand="0" w:noVBand="0"/>
      </w:tblPr>
      <w:tblGrid>
        <w:gridCol w:w="4805"/>
        <w:gridCol w:w="4790"/>
      </w:tblGrid>
      <w:tr w:rsidR="00F13DB6" w14:paraId="0D1977C0" w14:textId="77777777">
        <w:trPr>
          <w:trHeight w:hRule="exact" w:val="514"/>
        </w:trPr>
        <w:tc>
          <w:tcPr>
            <w:tcW w:w="4805" w:type="dxa"/>
            <w:tcBorders>
              <w:top w:val="single" w:sz="5" w:space="0" w:color="auto"/>
              <w:left w:val="single" w:sz="5" w:space="0" w:color="auto"/>
              <w:bottom w:val="single" w:sz="5" w:space="0" w:color="auto"/>
              <w:right w:val="single" w:sz="5" w:space="0" w:color="auto"/>
            </w:tcBorders>
            <w:vAlign w:val="center"/>
          </w:tcPr>
          <w:p w14:paraId="0392B43B" w14:textId="77777777" w:rsidR="00F13DB6" w:rsidRDefault="00367237">
            <w:pPr>
              <w:kinsoku w:val="0"/>
              <w:overflowPunct w:val="0"/>
              <w:autoSpaceDE/>
              <w:autoSpaceDN/>
              <w:adjustRightInd/>
              <w:spacing w:before="158" w:after="92" w:line="253" w:lineRule="exact"/>
              <w:ind w:left="130"/>
              <w:textAlignment w:val="baseline"/>
              <w:rPr>
                <w:rFonts w:ascii="Arial" w:hAnsi="Arial" w:cs="Arial"/>
                <w:b/>
                <w:bCs/>
                <w:sz w:val="22"/>
                <w:szCs w:val="22"/>
              </w:rPr>
            </w:pPr>
            <w:r>
              <w:rPr>
                <w:rFonts w:ascii="Arial" w:hAnsi="Arial" w:cs="Arial"/>
                <w:b/>
                <w:bCs/>
                <w:sz w:val="22"/>
                <w:szCs w:val="22"/>
              </w:rPr>
              <w:t>Trigger</w:t>
            </w:r>
          </w:p>
        </w:tc>
        <w:tc>
          <w:tcPr>
            <w:tcW w:w="4790" w:type="dxa"/>
            <w:tcBorders>
              <w:top w:val="single" w:sz="5" w:space="0" w:color="auto"/>
              <w:left w:val="single" w:sz="5" w:space="0" w:color="auto"/>
              <w:bottom w:val="single" w:sz="5" w:space="0" w:color="auto"/>
              <w:right w:val="single" w:sz="5" w:space="0" w:color="auto"/>
            </w:tcBorders>
            <w:vAlign w:val="center"/>
          </w:tcPr>
          <w:p w14:paraId="2E18EBC4" w14:textId="77777777" w:rsidR="00F13DB6" w:rsidRDefault="00367237">
            <w:pPr>
              <w:kinsoku w:val="0"/>
              <w:overflowPunct w:val="0"/>
              <w:autoSpaceDE/>
              <w:autoSpaceDN/>
              <w:adjustRightInd/>
              <w:spacing w:before="158" w:after="92" w:line="253" w:lineRule="exact"/>
              <w:ind w:left="91"/>
              <w:textAlignment w:val="baseline"/>
              <w:rPr>
                <w:rFonts w:ascii="Arial" w:hAnsi="Arial" w:cs="Arial"/>
                <w:b/>
                <w:bCs/>
                <w:sz w:val="22"/>
                <w:szCs w:val="22"/>
              </w:rPr>
            </w:pPr>
            <w:r>
              <w:rPr>
                <w:rFonts w:ascii="Arial" w:hAnsi="Arial" w:cs="Arial"/>
                <w:b/>
                <w:bCs/>
                <w:sz w:val="22"/>
                <w:szCs w:val="22"/>
              </w:rPr>
              <w:t>Activity</w:t>
            </w:r>
          </w:p>
        </w:tc>
      </w:tr>
      <w:tr w:rsidR="00F13DB6" w14:paraId="047B44A6" w14:textId="77777777">
        <w:trPr>
          <w:cantSplit/>
          <w:trHeight w:hRule="exact" w:val="940"/>
        </w:trPr>
        <w:tc>
          <w:tcPr>
            <w:tcW w:w="4805" w:type="dxa"/>
            <w:vMerge w:val="restart"/>
            <w:tcBorders>
              <w:top w:val="single" w:sz="5" w:space="0" w:color="auto"/>
              <w:left w:val="single" w:sz="5" w:space="0" w:color="auto"/>
              <w:bottom w:val="nil"/>
              <w:right w:val="single" w:sz="5" w:space="0" w:color="auto"/>
            </w:tcBorders>
            <w:vAlign w:val="center"/>
          </w:tcPr>
          <w:p w14:paraId="2513C769" w14:textId="5AB2DE99" w:rsidR="00F13DB6" w:rsidRDefault="00367237">
            <w:pPr>
              <w:numPr>
                <w:ilvl w:val="0"/>
                <w:numId w:val="5"/>
              </w:numPr>
              <w:kinsoku w:val="0"/>
              <w:overflowPunct w:val="0"/>
              <w:autoSpaceDE/>
              <w:autoSpaceDN/>
              <w:adjustRightInd/>
              <w:spacing w:before="1308" w:after="1272" w:line="231" w:lineRule="exact"/>
              <w:ind w:right="180"/>
              <w:textAlignment w:val="baseline"/>
              <w:rPr>
                <w:rFonts w:ascii="Arial" w:hAnsi="Arial" w:cs="Arial"/>
                <w:spacing w:val="-3"/>
              </w:rPr>
            </w:pPr>
            <w:r>
              <w:rPr>
                <w:rFonts w:ascii="Arial" w:hAnsi="Arial" w:cs="Arial"/>
                <w:spacing w:val="-3"/>
              </w:rPr>
              <w:t xml:space="preserve">Legally binding Acceptance of TO Construction Agreement (“TOCA”) by </w:t>
            </w:r>
            <w:r w:rsidR="00D70C4B">
              <w:rPr>
                <w:rFonts w:ascii="Arial" w:hAnsi="Arial" w:cs="Arial"/>
                <w:spacing w:val="-3"/>
              </w:rPr>
              <w:t>The Company</w:t>
            </w:r>
            <w:r>
              <w:rPr>
                <w:rFonts w:ascii="Arial" w:hAnsi="Arial" w:cs="Arial"/>
                <w:spacing w:val="-3"/>
              </w:rPr>
              <w:t xml:space="preserve"> .</w:t>
            </w:r>
          </w:p>
        </w:tc>
        <w:tc>
          <w:tcPr>
            <w:tcW w:w="4790" w:type="dxa"/>
            <w:tcBorders>
              <w:top w:val="single" w:sz="5" w:space="0" w:color="auto"/>
              <w:left w:val="single" w:sz="5" w:space="0" w:color="auto"/>
              <w:bottom w:val="single" w:sz="5" w:space="0" w:color="auto"/>
              <w:right w:val="single" w:sz="5" w:space="0" w:color="auto"/>
            </w:tcBorders>
            <w:vAlign w:val="center"/>
          </w:tcPr>
          <w:p w14:paraId="02D5C5A4" w14:textId="77777777" w:rsidR="00F13DB6" w:rsidRDefault="00367237">
            <w:pPr>
              <w:tabs>
                <w:tab w:val="left" w:pos="1368"/>
                <w:tab w:val="left" w:pos="1728"/>
                <w:tab w:val="right" w:pos="4680"/>
              </w:tabs>
              <w:kinsoku w:val="0"/>
              <w:overflowPunct w:val="0"/>
              <w:autoSpaceDE/>
              <w:autoSpaceDN/>
              <w:adjustRightInd/>
              <w:spacing w:before="136" w:line="229" w:lineRule="exact"/>
              <w:ind w:left="72"/>
              <w:textAlignment w:val="baseline"/>
              <w:rPr>
                <w:rFonts w:ascii="Arial" w:hAnsi="Arial" w:cs="Arial"/>
              </w:rPr>
            </w:pPr>
            <w:r>
              <w:rPr>
                <w:rFonts w:ascii="Arial" w:hAnsi="Arial" w:cs="Arial"/>
              </w:rPr>
              <w:t>Construction</w:t>
            </w:r>
            <w:r>
              <w:rPr>
                <w:rFonts w:ascii="Arial" w:hAnsi="Arial" w:cs="Arial"/>
              </w:rPr>
              <w:tab/>
              <w:t>of</w:t>
            </w:r>
            <w:r>
              <w:rPr>
                <w:rFonts w:ascii="Arial" w:hAnsi="Arial" w:cs="Arial"/>
              </w:rPr>
              <w:tab/>
              <w:t>new Transmission</w:t>
            </w:r>
            <w:r>
              <w:rPr>
                <w:rFonts w:ascii="Arial" w:hAnsi="Arial" w:cs="Arial"/>
              </w:rPr>
              <w:tab/>
              <w:t>Connection</w:t>
            </w:r>
          </w:p>
          <w:p w14:paraId="5E0BC46C" w14:textId="77777777" w:rsidR="00F13DB6" w:rsidRDefault="00367237">
            <w:pPr>
              <w:tabs>
                <w:tab w:val="left" w:pos="2016"/>
                <w:tab w:val="left" w:pos="3816"/>
                <w:tab w:val="right" w:pos="4680"/>
              </w:tabs>
              <w:kinsoku w:val="0"/>
              <w:overflowPunct w:val="0"/>
              <w:autoSpaceDE/>
              <w:autoSpaceDN/>
              <w:adjustRightInd/>
              <w:spacing w:before="4" w:after="109" w:line="231" w:lineRule="exact"/>
              <w:ind w:left="144" w:right="108"/>
              <w:jc w:val="both"/>
              <w:textAlignment w:val="baseline"/>
              <w:rPr>
                <w:rFonts w:ascii="Arial" w:hAnsi="Arial" w:cs="Arial"/>
              </w:rPr>
            </w:pPr>
            <w:r>
              <w:rPr>
                <w:rFonts w:ascii="Arial" w:hAnsi="Arial" w:cs="Arial"/>
              </w:rPr>
              <w:t>Assets, associated</w:t>
            </w:r>
            <w:r>
              <w:rPr>
                <w:rFonts w:ascii="Arial" w:hAnsi="Arial" w:cs="Arial"/>
              </w:rPr>
              <w:tab/>
              <w:t>infrastructure and</w:t>
            </w:r>
            <w:r>
              <w:rPr>
                <w:rFonts w:ascii="Arial" w:hAnsi="Arial" w:cs="Arial"/>
              </w:rPr>
              <w:tab/>
              <w:t>One</w:t>
            </w:r>
            <w:r>
              <w:rPr>
                <w:rFonts w:ascii="Arial" w:hAnsi="Arial" w:cs="Arial"/>
              </w:rPr>
              <w:tab/>
              <w:t>Off</w:t>
            </w:r>
            <w:r>
              <w:rPr>
                <w:rFonts w:ascii="Arial" w:hAnsi="Arial" w:cs="Arial"/>
              </w:rPr>
              <w:br/>
              <w:t>Works in accordance with the TOCA.</w:t>
            </w:r>
          </w:p>
        </w:tc>
      </w:tr>
      <w:tr w:rsidR="00F13DB6" w14:paraId="645CF6BA" w14:textId="77777777">
        <w:trPr>
          <w:cantSplit/>
          <w:trHeight w:hRule="exact" w:val="941"/>
        </w:trPr>
        <w:tc>
          <w:tcPr>
            <w:tcW w:w="4805" w:type="dxa"/>
            <w:vMerge/>
            <w:tcBorders>
              <w:top w:val="nil"/>
              <w:left w:val="single" w:sz="5" w:space="0" w:color="auto"/>
              <w:bottom w:val="nil"/>
              <w:right w:val="single" w:sz="5" w:space="0" w:color="auto"/>
            </w:tcBorders>
            <w:vAlign w:val="center"/>
          </w:tcPr>
          <w:p w14:paraId="08053D85" w14:textId="77777777" w:rsidR="00F13DB6" w:rsidRDefault="00F13DB6">
            <w:pPr>
              <w:kinsoku w:val="0"/>
              <w:overflowPunct w:val="0"/>
              <w:autoSpaceDE/>
              <w:autoSpaceDN/>
              <w:adjustRightInd/>
              <w:textAlignment w:val="baseline"/>
              <w:rPr>
                <w:rFonts w:ascii="Arial" w:hAnsi="Arial" w:cs="Arial"/>
              </w:rPr>
            </w:pPr>
          </w:p>
        </w:tc>
        <w:tc>
          <w:tcPr>
            <w:tcW w:w="4790" w:type="dxa"/>
            <w:tcBorders>
              <w:top w:val="single" w:sz="5" w:space="0" w:color="auto"/>
              <w:left w:val="single" w:sz="5" w:space="0" w:color="auto"/>
              <w:bottom w:val="single" w:sz="5" w:space="0" w:color="auto"/>
              <w:right w:val="single" w:sz="5" w:space="0" w:color="auto"/>
            </w:tcBorders>
            <w:vAlign w:val="center"/>
          </w:tcPr>
          <w:p w14:paraId="4C15C70C" w14:textId="77777777" w:rsidR="00F13DB6" w:rsidRDefault="00367237">
            <w:pPr>
              <w:tabs>
                <w:tab w:val="left" w:pos="1440"/>
                <w:tab w:val="left" w:pos="2232"/>
                <w:tab w:val="left" w:pos="2664"/>
                <w:tab w:val="left" w:pos="3528"/>
                <w:tab w:val="right" w:pos="4680"/>
              </w:tabs>
              <w:kinsoku w:val="0"/>
              <w:overflowPunct w:val="0"/>
              <w:autoSpaceDE/>
              <w:autoSpaceDN/>
              <w:adjustRightInd/>
              <w:spacing w:before="137" w:line="229" w:lineRule="exact"/>
              <w:ind w:left="72"/>
              <w:textAlignment w:val="baseline"/>
              <w:rPr>
                <w:rFonts w:ascii="Arial" w:hAnsi="Arial" w:cs="Arial"/>
              </w:rPr>
            </w:pPr>
            <w:r>
              <w:rPr>
                <w:rFonts w:ascii="Arial" w:hAnsi="Arial" w:cs="Arial"/>
              </w:rPr>
              <w:t>Construction</w:t>
            </w:r>
            <w:r>
              <w:rPr>
                <w:rFonts w:ascii="Arial" w:hAnsi="Arial" w:cs="Arial"/>
              </w:rPr>
              <w:tab/>
              <w:t>works</w:t>
            </w:r>
            <w:r>
              <w:rPr>
                <w:rFonts w:ascii="Arial" w:hAnsi="Arial" w:cs="Arial"/>
              </w:rPr>
              <w:tab/>
              <w:t>to</w:t>
            </w:r>
            <w:r>
              <w:rPr>
                <w:rFonts w:ascii="Arial" w:hAnsi="Arial" w:cs="Arial"/>
              </w:rPr>
              <w:tab/>
              <w:t>modify</w:t>
            </w:r>
            <w:r>
              <w:rPr>
                <w:rFonts w:ascii="Arial" w:hAnsi="Arial" w:cs="Arial"/>
              </w:rPr>
              <w:tab/>
              <w:t>or</w:t>
            </w:r>
            <w:r>
              <w:rPr>
                <w:rFonts w:ascii="Arial" w:hAnsi="Arial" w:cs="Arial"/>
              </w:rPr>
              <w:tab/>
              <w:t>replace</w:t>
            </w:r>
          </w:p>
          <w:p w14:paraId="7A81E5E2" w14:textId="77777777" w:rsidR="00F13DB6" w:rsidRDefault="00367237">
            <w:pPr>
              <w:kinsoku w:val="0"/>
              <w:overflowPunct w:val="0"/>
              <w:autoSpaceDE/>
              <w:autoSpaceDN/>
              <w:adjustRightInd/>
              <w:spacing w:before="5" w:after="105" w:line="230" w:lineRule="exact"/>
              <w:ind w:left="144" w:right="108"/>
              <w:jc w:val="both"/>
              <w:textAlignment w:val="baseline"/>
              <w:rPr>
                <w:rFonts w:ascii="Arial" w:hAnsi="Arial" w:cs="Arial"/>
              </w:rPr>
            </w:pPr>
            <w:r>
              <w:rPr>
                <w:rFonts w:ascii="Arial" w:hAnsi="Arial" w:cs="Arial"/>
              </w:rPr>
              <w:t>Transmission Connection Assets in accordance with the TOCA.</w:t>
            </w:r>
          </w:p>
        </w:tc>
      </w:tr>
      <w:tr w:rsidR="00F13DB6" w14:paraId="676E8E9F" w14:textId="77777777">
        <w:trPr>
          <w:cantSplit/>
          <w:trHeight w:hRule="exact" w:val="1171"/>
        </w:trPr>
        <w:tc>
          <w:tcPr>
            <w:tcW w:w="4805" w:type="dxa"/>
            <w:vMerge/>
            <w:tcBorders>
              <w:top w:val="nil"/>
              <w:left w:val="single" w:sz="5" w:space="0" w:color="auto"/>
              <w:bottom w:val="single" w:sz="5" w:space="0" w:color="auto"/>
              <w:right w:val="single" w:sz="5" w:space="0" w:color="auto"/>
            </w:tcBorders>
            <w:vAlign w:val="center"/>
          </w:tcPr>
          <w:p w14:paraId="5D721F80" w14:textId="77777777" w:rsidR="00F13DB6" w:rsidRDefault="00F13DB6">
            <w:pPr>
              <w:kinsoku w:val="0"/>
              <w:overflowPunct w:val="0"/>
              <w:autoSpaceDE/>
              <w:autoSpaceDN/>
              <w:adjustRightInd/>
              <w:textAlignment w:val="baseline"/>
              <w:rPr>
                <w:rFonts w:ascii="Arial" w:hAnsi="Arial" w:cs="Arial"/>
              </w:rPr>
            </w:pPr>
          </w:p>
        </w:tc>
        <w:tc>
          <w:tcPr>
            <w:tcW w:w="4790" w:type="dxa"/>
            <w:tcBorders>
              <w:top w:val="single" w:sz="5" w:space="0" w:color="auto"/>
              <w:left w:val="single" w:sz="5" w:space="0" w:color="auto"/>
              <w:bottom w:val="single" w:sz="5" w:space="0" w:color="auto"/>
              <w:right w:val="single" w:sz="5" w:space="0" w:color="auto"/>
            </w:tcBorders>
          </w:tcPr>
          <w:p w14:paraId="7E2F5AD9" w14:textId="77777777" w:rsidR="00F13DB6" w:rsidRDefault="00367237">
            <w:pPr>
              <w:tabs>
                <w:tab w:val="left" w:pos="1512"/>
                <w:tab w:val="left" w:pos="2736"/>
                <w:tab w:val="left" w:pos="3168"/>
                <w:tab w:val="right" w:pos="4680"/>
              </w:tabs>
              <w:kinsoku w:val="0"/>
              <w:overflowPunct w:val="0"/>
              <w:autoSpaceDE/>
              <w:autoSpaceDN/>
              <w:adjustRightInd/>
              <w:spacing w:before="141" w:line="229" w:lineRule="exact"/>
              <w:ind w:left="72"/>
              <w:textAlignment w:val="baseline"/>
              <w:rPr>
                <w:rFonts w:ascii="Arial" w:hAnsi="Arial" w:cs="Arial"/>
              </w:rPr>
            </w:pPr>
            <w:r>
              <w:rPr>
                <w:rFonts w:ascii="Arial" w:hAnsi="Arial" w:cs="Arial"/>
              </w:rPr>
              <w:t>Construction,</w:t>
            </w:r>
            <w:r>
              <w:rPr>
                <w:rFonts w:ascii="Arial" w:hAnsi="Arial" w:cs="Arial"/>
              </w:rPr>
              <w:tab/>
              <w:t>modification</w:t>
            </w:r>
            <w:r>
              <w:rPr>
                <w:rFonts w:ascii="Arial" w:hAnsi="Arial" w:cs="Arial"/>
              </w:rPr>
              <w:tab/>
              <w:t>or</w:t>
            </w:r>
            <w:r>
              <w:rPr>
                <w:rFonts w:ascii="Arial" w:hAnsi="Arial" w:cs="Arial"/>
              </w:rPr>
              <w:tab/>
              <w:t>replacement</w:t>
            </w:r>
            <w:r>
              <w:rPr>
                <w:rFonts w:ascii="Arial" w:hAnsi="Arial" w:cs="Arial"/>
              </w:rPr>
              <w:tab/>
              <w:t>of</w:t>
            </w:r>
          </w:p>
          <w:p w14:paraId="79BD1F81" w14:textId="77777777" w:rsidR="00F13DB6" w:rsidRDefault="00367237">
            <w:pPr>
              <w:kinsoku w:val="0"/>
              <w:overflowPunct w:val="0"/>
              <w:autoSpaceDE/>
              <w:autoSpaceDN/>
              <w:adjustRightInd/>
              <w:spacing w:before="3" w:after="104" w:line="228" w:lineRule="exact"/>
              <w:ind w:left="144" w:right="108"/>
              <w:jc w:val="both"/>
              <w:textAlignment w:val="baseline"/>
              <w:rPr>
                <w:rFonts w:ascii="Arial" w:hAnsi="Arial" w:cs="Arial"/>
              </w:rPr>
            </w:pPr>
            <w:r>
              <w:rPr>
                <w:rFonts w:ascii="Arial" w:hAnsi="Arial" w:cs="Arial"/>
              </w:rPr>
              <w:t>Transmission Infrastructure Assets triggered by a new or modified Connection in accordance with the TOCA.</w:t>
            </w:r>
          </w:p>
        </w:tc>
      </w:tr>
      <w:tr w:rsidR="00F13DB6" w14:paraId="738F9B49" w14:textId="77777777">
        <w:trPr>
          <w:trHeight w:hRule="exact" w:val="965"/>
        </w:trPr>
        <w:tc>
          <w:tcPr>
            <w:tcW w:w="4805" w:type="dxa"/>
            <w:tcBorders>
              <w:top w:val="single" w:sz="5" w:space="0" w:color="auto"/>
              <w:left w:val="single" w:sz="5" w:space="0" w:color="auto"/>
              <w:bottom w:val="single" w:sz="5" w:space="0" w:color="auto"/>
              <w:right w:val="single" w:sz="5" w:space="0" w:color="auto"/>
            </w:tcBorders>
            <w:vAlign w:val="center"/>
          </w:tcPr>
          <w:p w14:paraId="17626638" w14:textId="77777777" w:rsidR="00F13DB6" w:rsidRDefault="00367237">
            <w:pPr>
              <w:numPr>
                <w:ilvl w:val="0"/>
                <w:numId w:val="5"/>
              </w:numPr>
              <w:kinsoku w:val="0"/>
              <w:overflowPunct w:val="0"/>
              <w:autoSpaceDE/>
              <w:autoSpaceDN/>
              <w:adjustRightInd/>
              <w:spacing w:before="261" w:after="234" w:line="230" w:lineRule="exact"/>
              <w:ind w:right="216"/>
              <w:textAlignment w:val="baseline"/>
              <w:rPr>
                <w:rFonts w:ascii="Arial" w:hAnsi="Arial" w:cs="Arial"/>
                <w:spacing w:val="-2"/>
              </w:rPr>
            </w:pPr>
            <w:r>
              <w:rPr>
                <w:rFonts w:ascii="Arial" w:hAnsi="Arial" w:cs="Arial"/>
                <w:spacing w:val="-2"/>
              </w:rPr>
              <w:t>Detailed option development within Investment Planning STCP 16-1</w:t>
            </w:r>
          </w:p>
        </w:tc>
        <w:tc>
          <w:tcPr>
            <w:tcW w:w="4790" w:type="dxa"/>
            <w:tcBorders>
              <w:top w:val="single" w:sz="5" w:space="0" w:color="auto"/>
              <w:left w:val="single" w:sz="5" w:space="0" w:color="auto"/>
              <w:bottom w:val="single" w:sz="5" w:space="0" w:color="auto"/>
              <w:right w:val="single" w:sz="5" w:space="0" w:color="auto"/>
            </w:tcBorders>
            <w:vAlign w:val="center"/>
          </w:tcPr>
          <w:p w14:paraId="34F840DF" w14:textId="77777777" w:rsidR="00F13DB6" w:rsidRDefault="00367237">
            <w:pPr>
              <w:tabs>
                <w:tab w:val="left" w:pos="1512"/>
                <w:tab w:val="left" w:pos="2736"/>
                <w:tab w:val="left" w:pos="3168"/>
                <w:tab w:val="right" w:pos="4680"/>
              </w:tabs>
              <w:kinsoku w:val="0"/>
              <w:overflowPunct w:val="0"/>
              <w:autoSpaceDE/>
              <w:autoSpaceDN/>
              <w:adjustRightInd/>
              <w:spacing w:before="146" w:line="229" w:lineRule="exact"/>
              <w:ind w:left="72"/>
              <w:textAlignment w:val="baseline"/>
              <w:rPr>
                <w:rFonts w:ascii="Arial" w:hAnsi="Arial" w:cs="Arial"/>
              </w:rPr>
            </w:pPr>
            <w:r>
              <w:rPr>
                <w:rFonts w:ascii="Arial" w:hAnsi="Arial" w:cs="Arial"/>
              </w:rPr>
              <w:t>Construction,</w:t>
            </w:r>
            <w:r>
              <w:rPr>
                <w:rFonts w:ascii="Arial" w:hAnsi="Arial" w:cs="Arial"/>
              </w:rPr>
              <w:tab/>
              <w:t>modification</w:t>
            </w:r>
            <w:r>
              <w:rPr>
                <w:rFonts w:ascii="Arial" w:hAnsi="Arial" w:cs="Arial"/>
              </w:rPr>
              <w:tab/>
              <w:t>or</w:t>
            </w:r>
            <w:r>
              <w:rPr>
                <w:rFonts w:ascii="Arial" w:hAnsi="Arial" w:cs="Arial"/>
              </w:rPr>
              <w:tab/>
              <w:t>replacement</w:t>
            </w:r>
            <w:r>
              <w:rPr>
                <w:rFonts w:ascii="Arial" w:hAnsi="Arial" w:cs="Arial"/>
              </w:rPr>
              <w:tab/>
              <w:t>of</w:t>
            </w:r>
          </w:p>
          <w:p w14:paraId="32DD6C47" w14:textId="77777777" w:rsidR="00F13DB6" w:rsidRDefault="00367237">
            <w:pPr>
              <w:kinsoku w:val="0"/>
              <w:overflowPunct w:val="0"/>
              <w:autoSpaceDE/>
              <w:autoSpaceDN/>
              <w:adjustRightInd/>
              <w:spacing w:before="1" w:after="119" w:line="230" w:lineRule="exact"/>
              <w:ind w:left="144" w:right="72"/>
              <w:jc w:val="both"/>
              <w:textAlignment w:val="baseline"/>
              <w:rPr>
                <w:rFonts w:ascii="Arial" w:hAnsi="Arial" w:cs="Arial"/>
              </w:rPr>
            </w:pPr>
            <w:r>
              <w:rPr>
                <w:rFonts w:ascii="Arial" w:hAnsi="Arial" w:cs="Arial"/>
              </w:rPr>
              <w:t>Transmission Infrastructure Assets not triggered by a new or modified Connection</w:t>
            </w:r>
          </w:p>
        </w:tc>
      </w:tr>
    </w:tbl>
    <w:p w14:paraId="674521E6" w14:textId="77777777" w:rsidR="00F13DB6" w:rsidRDefault="00F13DB6">
      <w:pPr>
        <w:kinsoku w:val="0"/>
        <w:overflowPunct w:val="0"/>
        <w:autoSpaceDE/>
        <w:autoSpaceDN/>
        <w:adjustRightInd/>
        <w:spacing w:after="394" w:line="20" w:lineRule="exact"/>
        <w:ind w:left="100" w:right="101"/>
        <w:textAlignment w:val="baseline"/>
        <w:rPr>
          <w:sz w:val="24"/>
          <w:szCs w:val="24"/>
        </w:rPr>
      </w:pPr>
    </w:p>
    <w:p w14:paraId="6232616C" w14:textId="77777777" w:rsidR="00F13DB6" w:rsidRDefault="00367237">
      <w:pPr>
        <w:kinsoku w:val="0"/>
        <w:overflowPunct w:val="0"/>
        <w:autoSpaceDE/>
        <w:autoSpaceDN/>
        <w:adjustRightInd/>
        <w:spacing w:line="350" w:lineRule="exact"/>
        <w:ind w:left="144" w:right="1584"/>
        <w:textAlignment w:val="baseline"/>
        <w:rPr>
          <w:rFonts w:ascii="Arial" w:hAnsi="Arial" w:cs="Arial"/>
        </w:rPr>
      </w:pPr>
      <w:r>
        <w:rPr>
          <w:rFonts w:ascii="Arial" w:hAnsi="Arial" w:cs="Arial"/>
        </w:rPr>
        <w:t>4.2.2 The process followed resulting from Trigger A is set out in Section 5 of this STCP. 4.2.3 The process followed resulting from Trigger B is set out in Section 6 of this STCP.</w:t>
      </w:r>
    </w:p>
    <w:p w14:paraId="41D06984" w14:textId="77777777" w:rsidR="00F13DB6" w:rsidRDefault="00F13DB6">
      <w:pPr>
        <w:widowControl/>
        <w:rPr>
          <w:sz w:val="24"/>
          <w:szCs w:val="24"/>
        </w:rPr>
        <w:sectPr w:rsidR="00F13DB6">
          <w:pgSz w:w="11904" w:h="16843"/>
          <w:pgMar w:top="800" w:right="912" w:bottom="834" w:left="1196" w:header="720" w:footer="720" w:gutter="0"/>
          <w:cols w:space="720"/>
          <w:noEndnote/>
        </w:sectPr>
      </w:pPr>
    </w:p>
    <w:p w14:paraId="2D5E3F14" w14:textId="77777777" w:rsidR="00F13DB6" w:rsidRDefault="00367237">
      <w:pPr>
        <w:tabs>
          <w:tab w:val="left" w:pos="1008"/>
        </w:tabs>
        <w:kinsoku w:val="0"/>
        <w:overflowPunct w:val="0"/>
        <w:autoSpaceDE/>
        <w:autoSpaceDN/>
        <w:adjustRightInd/>
        <w:spacing w:before="295" w:line="323" w:lineRule="exact"/>
        <w:ind w:left="144"/>
        <w:textAlignment w:val="baseline"/>
        <w:rPr>
          <w:rFonts w:ascii="Arial" w:hAnsi="Arial" w:cs="Arial"/>
          <w:b/>
          <w:bCs/>
          <w:spacing w:val="-2"/>
          <w:sz w:val="28"/>
          <w:szCs w:val="28"/>
        </w:rPr>
      </w:pPr>
      <w:r>
        <w:rPr>
          <w:rFonts w:ascii="Arial" w:hAnsi="Arial" w:cs="Arial"/>
          <w:b/>
          <w:bCs/>
          <w:spacing w:val="-2"/>
          <w:sz w:val="28"/>
          <w:szCs w:val="28"/>
        </w:rPr>
        <w:lastRenderedPageBreak/>
        <w:t>5</w:t>
      </w:r>
      <w:r>
        <w:rPr>
          <w:rFonts w:ascii="Arial" w:hAnsi="Arial" w:cs="Arial"/>
          <w:b/>
          <w:bCs/>
          <w:spacing w:val="-2"/>
          <w:sz w:val="28"/>
          <w:szCs w:val="28"/>
        </w:rPr>
        <w:tab/>
        <w:t>Construction Projects</w:t>
      </w:r>
    </w:p>
    <w:p w14:paraId="13A6A208" w14:textId="77777777" w:rsidR="00F13DB6" w:rsidRDefault="00367237">
      <w:pPr>
        <w:kinsoku w:val="0"/>
        <w:overflowPunct w:val="0"/>
        <w:autoSpaceDE/>
        <w:autoSpaceDN/>
        <w:adjustRightInd/>
        <w:spacing w:before="353" w:line="228" w:lineRule="exact"/>
        <w:ind w:left="144"/>
        <w:textAlignment w:val="baseline"/>
        <w:rPr>
          <w:rFonts w:ascii="Arial" w:hAnsi="Arial" w:cs="Arial"/>
          <w:spacing w:val="2"/>
        </w:rPr>
      </w:pPr>
      <w:r>
        <w:rPr>
          <w:rFonts w:ascii="Arial" w:hAnsi="Arial" w:cs="Arial"/>
          <w:spacing w:val="2"/>
        </w:rPr>
        <w:t>5.1.1 The Construction Project includes the following stages:</w:t>
      </w:r>
    </w:p>
    <w:p w14:paraId="7AA2D67C"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spacing w:val="-5"/>
        </w:rPr>
      </w:pPr>
      <w:r>
        <w:rPr>
          <w:rFonts w:ascii="Arial" w:hAnsi="Arial" w:cs="Arial"/>
          <w:spacing w:val="-5"/>
        </w:rPr>
        <w:t>commencement;</w:t>
      </w:r>
    </w:p>
    <w:p w14:paraId="540B3B1F"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rPr>
      </w:pPr>
      <w:r>
        <w:rPr>
          <w:rFonts w:ascii="Arial" w:hAnsi="Arial" w:cs="Arial"/>
        </w:rPr>
        <w:t>preparation and consideration of Detailed TO Construction Programmes;</w:t>
      </w:r>
    </w:p>
    <w:p w14:paraId="4DE7F9A4"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2"/>
        </w:rPr>
      </w:pPr>
      <w:r>
        <w:rPr>
          <w:rFonts w:ascii="Arial" w:hAnsi="Arial" w:cs="Arial"/>
          <w:spacing w:val="-2"/>
        </w:rPr>
        <w:t>applying for planning Consents;</w:t>
      </w:r>
    </w:p>
    <w:p w14:paraId="5760D933" w14:textId="77777777" w:rsidR="00F13DB6" w:rsidRDefault="00367237">
      <w:pPr>
        <w:numPr>
          <w:ilvl w:val="0"/>
          <w:numId w:val="6"/>
        </w:numPr>
        <w:kinsoku w:val="0"/>
        <w:overflowPunct w:val="0"/>
        <w:autoSpaceDE/>
        <w:autoSpaceDN/>
        <w:adjustRightInd/>
        <w:spacing w:before="116" w:line="248" w:lineRule="exact"/>
        <w:textAlignment w:val="baseline"/>
        <w:rPr>
          <w:rFonts w:ascii="Arial" w:hAnsi="Arial" w:cs="Arial"/>
        </w:rPr>
      </w:pPr>
      <w:r>
        <w:rPr>
          <w:rFonts w:ascii="Arial" w:hAnsi="Arial" w:cs="Arial"/>
        </w:rPr>
        <w:t>preparation and consideration of Stage-by-Stage documents;</w:t>
      </w:r>
    </w:p>
    <w:p w14:paraId="39796473"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3"/>
        </w:rPr>
      </w:pPr>
      <w:r>
        <w:rPr>
          <w:rFonts w:ascii="Arial" w:hAnsi="Arial" w:cs="Arial"/>
          <w:spacing w:val="-3"/>
        </w:rPr>
        <w:t>provision of drawings;</w:t>
      </w:r>
    </w:p>
    <w:p w14:paraId="010F7157" w14:textId="77777777" w:rsidR="00F13DB6" w:rsidRDefault="00367237">
      <w:pPr>
        <w:numPr>
          <w:ilvl w:val="0"/>
          <w:numId w:val="6"/>
        </w:numPr>
        <w:kinsoku w:val="0"/>
        <w:overflowPunct w:val="0"/>
        <w:autoSpaceDE/>
        <w:autoSpaceDN/>
        <w:adjustRightInd/>
        <w:spacing w:before="122" w:line="248" w:lineRule="exact"/>
        <w:textAlignment w:val="baseline"/>
        <w:rPr>
          <w:rFonts w:ascii="Arial" w:hAnsi="Arial" w:cs="Arial"/>
          <w:spacing w:val="-1"/>
        </w:rPr>
      </w:pPr>
      <w:r>
        <w:rPr>
          <w:rFonts w:ascii="Arial" w:hAnsi="Arial" w:cs="Arial"/>
          <w:spacing w:val="-1"/>
        </w:rPr>
        <w:t>progress reporting and information exchange;</w:t>
      </w:r>
    </w:p>
    <w:p w14:paraId="487BB6C0"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2"/>
        </w:rPr>
      </w:pPr>
      <w:r>
        <w:rPr>
          <w:rFonts w:ascii="Arial" w:hAnsi="Arial" w:cs="Arial"/>
          <w:spacing w:val="-2"/>
        </w:rPr>
        <w:t>TO Final Sums reporting; and</w:t>
      </w:r>
    </w:p>
    <w:p w14:paraId="4D1EBAAB"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spacing w:val="-6"/>
        </w:rPr>
      </w:pPr>
      <w:r>
        <w:rPr>
          <w:rFonts w:ascii="Arial" w:hAnsi="Arial" w:cs="Arial"/>
          <w:spacing w:val="-6"/>
        </w:rPr>
        <w:t>completion.</w:t>
      </w:r>
    </w:p>
    <w:p w14:paraId="2EEC0C09" w14:textId="311B8A72" w:rsidR="00F13DB6" w:rsidRDefault="00367237">
      <w:pPr>
        <w:kinsoku w:val="0"/>
        <w:overflowPunct w:val="0"/>
        <w:autoSpaceDE/>
        <w:autoSpaceDN/>
        <w:adjustRightInd/>
        <w:spacing w:before="127" w:line="229" w:lineRule="exact"/>
        <w:ind w:left="936" w:right="216" w:hanging="792"/>
        <w:jc w:val="both"/>
        <w:textAlignment w:val="baseline"/>
        <w:rPr>
          <w:rFonts w:ascii="Arial" w:hAnsi="Arial" w:cs="Arial"/>
        </w:rPr>
      </w:pPr>
      <w:r>
        <w:rPr>
          <w:rFonts w:ascii="Arial" w:hAnsi="Arial" w:cs="Arial"/>
        </w:rPr>
        <w:t xml:space="preserve">5.1.2 As soon as possible following receipt of an executed copy of the relevant TO Construction Agreement (“TOCA”), the relevant TO will arrange the Initial Project Meeting. The Initial Project Meeting shall be attended by </w:t>
      </w:r>
      <w:r w:rsidR="00D70C4B">
        <w:rPr>
          <w:rFonts w:ascii="Arial" w:hAnsi="Arial" w:cs="Arial"/>
        </w:rPr>
        <w:t>The Company</w:t>
      </w:r>
      <w:r>
        <w:rPr>
          <w:rFonts w:ascii="Arial" w:hAnsi="Arial" w:cs="Arial"/>
        </w:rPr>
        <w:t xml:space="preserve"> and the other affected TO and by any other parties as agreed between the relevant TO, </w:t>
      </w:r>
      <w:r w:rsidR="00D70C4B">
        <w:rPr>
          <w:rFonts w:ascii="Arial" w:hAnsi="Arial" w:cs="Arial"/>
        </w:rPr>
        <w:t>The Company</w:t>
      </w:r>
      <w:r>
        <w:rPr>
          <w:rFonts w:ascii="Arial" w:hAnsi="Arial" w:cs="Arial"/>
        </w:rPr>
        <w:t xml:space="preserve"> and the other affected TO. The objective of the Initial Project Meeting shall be:</w:t>
      </w:r>
    </w:p>
    <w:p w14:paraId="30968DE9"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rPr>
      </w:pPr>
      <w:r>
        <w:rPr>
          <w:rFonts w:ascii="Arial" w:hAnsi="Arial" w:cs="Arial"/>
        </w:rPr>
        <w:t>to perform a high-level review of the TO Construction Project;</w:t>
      </w:r>
    </w:p>
    <w:p w14:paraId="1ACEF8EA"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rPr>
      </w:pPr>
      <w:r>
        <w:rPr>
          <w:rFonts w:ascii="Arial" w:hAnsi="Arial" w:cs="Arial"/>
        </w:rPr>
        <w:t>to agree a timetable for the production of a Detailed TO Construction Programme;</w:t>
      </w:r>
    </w:p>
    <w:p w14:paraId="112FF79C" w14:textId="77777777" w:rsidR="00F13DB6" w:rsidRDefault="00367237">
      <w:pPr>
        <w:numPr>
          <w:ilvl w:val="0"/>
          <w:numId w:val="6"/>
        </w:numPr>
        <w:kinsoku w:val="0"/>
        <w:overflowPunct w:val="0"/>
        <w:autoSpaceDE/>
        <w:autoSpaceDN/>
        <w:adjustRightInd/>
        <w:spacing w:before="116" w:line="248" w:lineRule="exact"/>
        <w:textAlignment w:val="baseline"/>
        <w:rPr>
          <w:rFonts w:ascii="Arial" w:hAnsi="Arial" w:cs="Arial"/>
          <w:spacing w:val="-1"/>
        </w:rPr>
      </w:pPr>
      <w:r>
        <w:rPr>
          <w:rFonts w:ascii="Arial" w:hAnsi="Arial" w:cs="Arial"/>
          <w:spacing w:val="-1"/>
        </w:rPr>
        <w:t>to discuss indicative Outage requirements; and</w:t>
      </w:r>
    </w:p>
    <w:p w14:paraId="783AE3E6"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rPr>
      </w:pPr>
      <w:r>
        <w:rPr>
          <w:rFonts w:ascii="Arial" w:hAnsi="Arial" w:cs="Arial"/>
        </w:rPr>
        <w:t>for each Party to confirm their principle contact for the TO Construction Project.</w:t>
      </w:r>
    </w:p>
    <w:p w14:paraId="0645F2A8" w14:textId="77777777" w:rsidR="00F13DB6" w:rsidRDefault="00367237">
      <w:pPr>
        <w:tabs>
          <w:tab w:val="left" w:pos="1008"/>
        </w:tabs>
        <w:kinsoku w:val="0"/>
        <w:overflowPunct w:val="0"/>
        <w:autoSpaceDE/>
        <w:autoSpaceDN/>
        <w:adjustRightInd/>
        <w:spacing w:before="385" w:line="281"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5.2</w:t>
      </w:r>
      <w:r>
        <w:rPr>
          <w:rFonts w:ascii="Arial" w:hAnsi="Arial" w:cs="Arial"/>
          <w:b/>
          <w:bCs/>
          <w:i/>
          <w:iCs/>
          <w:spacing w:val="-1"/>
          <w:sz w:val="24"/>
          <w:szCs w:val="24"/>
        </w:rPr>
        <w:tab/>
        <w:t>TO Construction Programme</w:t>
      </w:r>
    </w:p>
    <w:p w14:paraId="447AD380" w14:textId="77777777" w:rsidR="00F13DB6" w:rsidRDefault="00367237">
      <w:pPr>
        <w:kinsoku w:val="0"/>
        <w:overflowPunct w:val="0"/>
        <w:autoSpaceDE/>
        <w:autoSpaceDN/>
        <w:adjustRightInd/>
        <w:spacing w:before="114" w:line="231" w:lineRule="exact"/>
        <w:ind w:left="144"/>
        <w:textAlignment w:val="baseline"/>
        <w:rPr>
          <w:rFonts w:ascii="Arial" w:hAnsi="Arial" w:cs="Arial"/>
          <w:b/>
          <w:bCs/>
          <w:spacing w:val="2"/>
        </w:rPr>
      </w:pPr>
      <w:r>
        <w:rPr>
          <w:rFonts w:ascii="Arial" w:hAnsi="Arial" w:cs="Arial"/>
          <w:b/>
          <w:bCs/>
          <w:spacing w:val="2"/>
        </w:rPr>
        <w:t>5.2.1 Preparation of a Detailed TO Construction Programme</w:t>
      </w:r>
    </w:p>
    <w:p w14:paraId="37109F61" w14:textId="77777777" w:rsidR="00F13DB6" w:rsidRDefault="00367237">
      <w:pPr>
        <w:kinsoku w:val="0"/>
        <w:overflowPunct w:val="0"/>
        <w:autoSpaceDE/>
        <w:autoSpaceDN/>
        <w:adjustRightInd/>
        <w:spacing w:before="103" w:line="235" w:lineRule="exact"/>
        <w:ind w:left="936" w:right="216" w:hanging="792"/>
        <w:jc w:val="both"/>
        <w:textAlignment w:val="baseline"/>
        <w:rPr>
          <w:rFonts w:ascii="Arial" w:hAnsi="Arial" w:cs="Arial"/>
        </w:rPr>
      </w:pPr>
      <w:r>
        <w:rPr>
          <w:rFonts w:ascii="Arial" w:hAnsi="Arial" w:cs="Arial"/>
        </w:rPr>
        <w:t>5.2.1.1 The relevant TO shall prepare a Detailed TO Construction Programme in accordance with the timetable agreed at the Initial Project Meeting.</w:t>
      </w:r>
    </w:p>
    <w:p w14:paraId="13BF29D4" w14:textId="089B008C" w:rsidR="00F13DB6" w:rsidRDefault="00367237">
      <w:pPr>
        <w:kinsoku w:val="0"/>
        <w:overflowPunct w:val="0"/>
        <w:autoSpaceDE/>
        <w:autoSpaceDN/>
        <w:adjustRightInd/>
        <w:spacing w:before="123" w:line="228" w:lineRule="exact"/>
        <w:ind w:left="936" w:right="216" w:hanging="792"/>
        <w:jc w:val="both"/>
        <w:textAlignment w:val="baseline"/>
        <w:rPr>
          <w:rFonts w:ascii="Arial" w:hAnsi="Arial" w:cs="Arial"/>
        </w:rPr>
      </w:pPr>
      <w:r>
        <w:rPr>
          <w:rFonts w:ascii="Arial" w:hAnsi="Arial" w:cs="Arial"/>
        </w:rPr>
        <w:t xml:space="preserve">5.2.1.2 The Detailed TO Construction Programme shall be compliant with the TO Construction Agreement(s) and shall contain any other relevant information as notified by </w:t>
      </w:r>
      <w:r w:rsidR="00D70C4B">
        <w:rPr>
          <w:rFonts w:ascii="Arial" w:hAnsi="Arial" w:cs="Arial"/>
        </w:rPr>
        <w:t>The Company</w:t>
      </w:r>
      <w:r>
        <w:rPr>
          <w:rFonts w:ascii="Arial" w:hAnsi="Arial" w:cs="Arial"/>
        </w:rPr>
        <w:t xml:space="preserve"> to a TO in accordance with the STC.</w:t>
      </w:r>
    </w:p>
    <w:p w14:paraId="27B45879" w14:textId="77777777" w:rsidR="00F13DB6" w:rsidRDefault="00367237">
      <w:pPr>
        <w:kinsoku w:val="0"/>
        <w:overflowPunct w:val="0"/>
        <w:autoSpaceDE/>
        <w:autoSpaceDN/>
        <w:adjustRightInd/>
        <w:spacing w:before="122" w:line="228" w:lineRule="exact"/>
        <w:ind w:left="144"/>
        <w:textAlignment w:val="baseline"/>
        <w:rPr>
          <w:rFonts w:ascii="Arial" w:hAnsi="Arial" w:cs="Arial"/>
        </w:rPr>
      </w:pPr>
      <w:r>
        <w:rPr>
          <w:rFonts w:ascii="Arial" w:hAnsi="Arial" w:cs="Arial"/>
        </w:rPr>
        <w:t>5.2.1.3 The Detailed TO Construction Programme shall contain, where applicable:</w:t>
      </w:r>
    </w:p>
    <w:p w14:paraId="4CB2E51C"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spacing w:val="-2"/>
        </w:rPr>
      </w:pPr>
      <w:r>
        <w:rPr>
          <w:rFonts w:ascii="Arial" w:hAnsi="Arial" w:cs="Arial"/>
          <w:spacing w:val="-2"/>
        </w:rPr>
        <w:t>planning permission application dates;</w:t>
      </w:r>
    </w:p>
    <w:p w14:paraId="060C4422" w14:textId="3D70B920" w:rsidR="00F13DB6" w:rsidRDefault="00367237">
      <w:pPr>
        <w:numPr>
          <w:ilvl w:val="0"/>
          <w:numId w:val="6"/>
        </w:numPr>
        <w:kinsoku w:val="0"/>
        <w:overflowPunct w:val="0"/>
        <w:autoSpaceDE/>
        <w:autoSpaceDN/>
        <w:adjustRightInd/>
        <w:spacing w:before="112" w:line="248" w:lineRule="exact"/>
        <w:textAlignment w:val="baseline"/>
        <w:rPr>
          <w:rFonts w:ascii="Arial" w:hAnsi="Arial" w:cs="Arial"/>
        </w:rPr>
      </w:pPr>
      <w:r>
        <w:rPr>
          <w:rFonts w:ascii="Arial" w:hAnsi="Arial" w:cs="Arial"/>
        </w:rPr>
        <w:t xml:space="preserve">date for the provision of the Stage-by Stage Document by the relevant TO to </w:t>
      </w:r>
      <w:r w:rsidR="00D70C4B">
        <w:rPr>
          <w:rFonts w:ascii="Arial" w:hAnsi="Arial" w:cs="Arial"/>
        </w:rPr>
        <w:t>The Company</w:t>
      </w:r>
    </w:p>
    <w:p w14:paraId="1F9E817A"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2"/>
        </w:rPr>
      </w:pPr>
      <w:r>
        <w:rPr>
          <w:rFonts w:ascii="Arial" w:hAnsi="Arial" w:cs="Arial"/>
          <w:spacing w:val="-2"/>
        </w:rPr>
        <w:t>dates by when Consents are required;</w:t>
      </w:r>
    </w:p>
    <w:p w14:paraId="1ED9F6D8" w14:textId="77777777" w:rsidR="00F13DB6" w:rsidRDefault="00367237">
      <w:pPr>
        <w:numPr>
          <w:ilvl w:val="0"/>
          <w:numId w:val="6"/>
        </w:numPr>
        <w:kinsoku w:val="0"/>
        <w:overflowPunct w:val="0"/>
        <w:autoSpaceDE/>
        <w:autoSpaceDN/>
        <w:adjustRightInd/>
        <w:spacing w:before="122" w:line="248" w:lineRule="exact"/>
        <w:textAlignment w:val="baseline"/>
        <w:rPr>
          <w:rFonts w:ascii="Arial" w:hAnsi="Arial" w:cs="Arial"/>
          <w:spacing w:val="-1"/>
        </w:rPr>
      </w:pPr>
      <w:r>
        <w:rPr>
          <w:rFonts w:ascii="Arial" w:hAnsi="Arial" w:cs="Arial"/>
          <w:spacing w:val="-1"/>
        </w:rPr>
        <w:t>dates by when any leases or licenses are required;</w:t>
      </w:r>
    </w:p>
    <w:p w14:paraId="2ADF87EC" w14:textId="77777777" w:rsidR="00F13DB6" w:rsidRDefault="00367237">
      <w:pPr>
        <w:numPr>
          <w:ilvl w:val="0"/>
          <w:numId w:val="6"/>
        </w:numPr>
        <w:kinsoku w:val="0"/>
        <w:overflowPunct w:val="0"/>
        <w:autoSpaceDE/>
        <w:autoSpaceDN/>
        <w:adjustRightInd/>
        <w:spacing w:before="116" w:line="248" w:lineRule="exact"/>
        <w:textAlignment w:val="baseline"/>
        <w:rPr>
          <w:rFonts w:ascii="Arial" w:hAnsi="Arial" w:cs="Arial"/>
        </w:rPr>
      </w:pPr>
      <w:r>
        <w:rPr>
          <w:rFonts w:ascii="Arial" w:hAnsi="Arial" w:cs="Arial"/>
        </w:rPr>
        <w:t>dates by when the TO needs certain information from the User;</w:t>
      </w:r>
    </w:p>
    <w:p w14:paraId="5C6E3F33" w14:textId="287AD84B"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2"/>
        </w:rPr>
      </w:pPr>
      <w:r>
        <w:rPr>
          <w:rFonts w:ascii="Arial" w:hAnsi="Arial" w:cs="Arial"/>
          <w:spacing w:val="-2"/>
        </w:rPr>
        <w:t xml:space="preserve">dates for provision of drawings to </w:t>
      </w:r>
      <w:r w:rsidR="00D70C4B">
        <w:rPr>
          <w:rFonts w:ascii="Arial" w:hAnsi="Arial" w:cs="Arial"/>
          <w:spacing w:val="-2"/>
        </w:rPr>
        <w:t>The Company</w:t>
      </w:r>
      <w:r>
        <w:rPr>
          <w:rFonts w:ascii="Arial" w:hAnsi="Arial" w:cs="Arial"/>
          <w:spacing w:val="-2"/>
        </w:rPr>
        <w:t xml:space="preserve"> ;</w:t>
      </w:r>
    </w:p>
    <w:p w14:paraId="0C7B78E6"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4"/>
        </w:rPr>
      </w:pPr>
      <w:r>
        <w:rPr>
          <w:rFonts w:ascii="Arial" w:hAnsi="Arial" w:cs="Arial"/>
          <w:spacing w:val="-4"/>
        </w:rPr>
        <w:t>Site Access Date;</w:t>
      </w:r>
    </w:p>
    <w:p w14:paraId="77D9BC35" w14:textId="77777777" w:rsidR="00F13DB6" w:rsidRDefault="00367237">
      <w:pPr>
        <w:numPr>
          <w:ilvl w:val="0"/>
          <w:numId w:val="6"/>
        </w:numPr>
        <w:kinsoku w:val="0"/>
        <w:overflowPunct w:val="0"/>
        <w:autoSpaceDE/>
        <w:autoSpaceDN/>
        <w:adjustRightInd/>
        <w:spacing w:before="122" w:line="248" w:lineRule="exact"/>
        <w:textAlignment w:val="baseline"/>
        <w:rPr>
          <w:rFonts w:ascii="Arial" w:hAnsi="Arial" w:cs="Arial"/>
          <w:spacing w:val="-6"/>
        </w:rPr>
      </w:pPr>
      <w:r>
        <w:rPr>
          <w:rFonts w:ascii="Arial" w:hAnsi="Arial" w:cs="Arial"/>
          <w:spacing w:val="-6"/>
        </w:rPr>
        <w:t>Stage Dates;</w:t>
      </w:r>
    </w:p>
    <w:p w14:paraId="77164758"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spacing w:val="-1"/>
        </w:rPr>
      </w:pPr>
      <w:r>
        <w:rPr>
          <w:rFonts w:ascii="Arial" w:hAnsi="Arial" w:cs="Arial"/>
          <w:spacing w:val="-1"/>
        </w:rPr>
        <w:t>Commissioning Programme Commencement Dates;</w:t>
      </w:r>
    </w:p>
    <w:p w14:paraId="2CBBF22E" w14:textId="77777777" w:rsidR="00F13DB6" w:rsidRDefault="00367237">
      <w:pPr>
        <w:numPr>
          <w:ilvl w:val="0"/>
          <w:numId w:val="6"/>
        </w:numPr>
        <w:kinsoku w:val="0"/>
        <w:overflowPunct w:val="0"/>
        <w:autoSpaceDE/>
        <w:autoSpaceDN/>
        <w:adjustRightInd/>
        <w:spacing w:before="112" w:line="248" w:lineRule="exact"/>
        <w:textAlignment w:val="baseline"/>
        <w:rPr>
          <w:rFonts w:ascii="Arial" w:hAnsi="Arial" w:cs="Arial"/>
          <w:spacing w:val="-3"/>
        </w:rPr>
      </w:pPr>
      <w:r>
        <w:rPr>
          <w:rFonts w:ascii="Arial" w:hAnsi="Arial" w:cs="Arial"/>
          <w:spacing w:val="-3"/>
        </w:rPr>
        <w:t>Completion Dates; and,</w:t>
      </w:r>
    </w:p>
    <w:p w14:paraId="4146A840" w14:textId="77777777" w:rsidR="00F13DB6" w:rsidRDefault="00367237">
      <w:pPr>
        <w:numPr>
          <w:ilvl w:val="0"/>
          <w:numId w:val="6"/>
        </w:numPr>
        <w:kinsoku w:val="0"/>
        <w:overflowPunct w:val="0"/>
        <w:autoSpaceDE/>
        <w:autoSpaceDN/>
        <w:adjustRightInd/>
        <w:spacing w:before="117" w:line="248" w:lineRule="exact"/>
        <w:textAlignment w:val="baseline"/>
        <w:rPr>
          <w:rFonts w:ascii="Arial" w:hAnsi="Arial" w:cs="Arial"/>
          <w:spacing w:val="-5"/>
        </w:rPr>
      </w:pPr>
      <w:r>
        <w:rPr>
          <w:rFonts w:ascii="Arial" w:hAnsi="Arial" w:cs="Arial"/>
          <w:spacing w:val="-5"/>
        </w:rPr>
        <w:t>Reporting Dates.</w:t>
      </w:r>
    </w:p>
    <w:p w14:paraId="4EB17B69" w14:textId="69AB186C" w:rsidR="00F13DB6" w:rsidRDefault="00367237">
      <w:pPr>
        <w:kinsoku w:val="0"/>
        <w:overflowPunct w:val="0"/>
        <w:autoSpaceDE/>
        <w:autoSpaceDN/>
        <w:adjustRightInd/>
        <w:spacing w:before="67" w:after="323" w:line="257" w:lineRule="exact"/>
        <w:ind w:left="936"/>
        <w:textAlignment w:val="baseline"/>
        <w:rPr>
          <w:rFonts w:ascii="Arial" w:hAnsi="Arial" w:cs="Arial"/>
          <w:sz w:val="22"/>
          <w:szCs w:val="22"/>
        </w:rPr>
      </w:pPr>
      <w:r>
        <w:rPr>
          <w:rFonts w:ascii="Arial" w:hAnsi="Arial" w:cs="Arial"/>
        </w:rPr>
        <w:t>Such dates shall be consistent with the STC and TOCA where applicable</w:t>
      </w:r>
      <w:r>
        <w:rPr>
          <w:rFonts w:ascii="Arial" w:hAnsi="Arial" w:cs="Arial"/>
          <w:sz w:val="22"/>
          <w:szCs w:val="22"/>
        </w:rPr>
        <w:t>.</w:t>
      </w:r>
    </w:p>
    <w:p w14:paraId="76710A75" w14:textId="77777777" w:rsidR="00A019AF" w:rsidRDefault="00A019AF">
      <w:pPr>
        <w:kinsoku w:val="0"/>
        <w:overflowPunct w:val="0"/>
        <w:autoSpaceDE/>
        <w:autoSpaceDN/>
        <w:adjustRightInd/>
        <w:spacing w:before="23" w:line="230" w:lineRule="exact"/>
        <w:ind w:left="1008" w:right="144" w:hanging="864"/>
        <w:jc w:val="both"/>
        <w:textAlignment w:val="baseline"/>
        <w:rPr>
          <w:rFonts w:ascii="Arial" w:hAnsi="Arial" w:cs="Arial"/>
        </w:rPr>
      </w:pPr>
    </w:p>
    <w:p w14:paraId="4E714756" w14:textId="5CCC18F6" w:rsidR="00F13DB6" w:rsidRDefault="00367237">
      <w:pPr>
        <w:kinsoku w:val="0"/>
        <w:overflowPunct w:val="0"/>
        <w:autoSpaceDE/>
        <w:autoSpaceDN/>
        <w:adjustRightInd/>
        <w:spacing w:before="23" w:line="230" w:lineRule="exact"/>
        <w:ind w:left="1008" w:right="144" w:hanging="864"/>
        <w:jc w:val="both"/>
        <w:textAlignment w:val="baseline"/>
        <w:rPr>
          <w:rFonts w:ascii="Arial" w:hAnsi="Arial" w:cs="Arial"/>
        </w:rPr>
      </w:pPr>
      <w:r>
        <w:rPr>
          <w:rFonts w:ascii="Arial" w:hAnsi="Arial" w:cs="Arial"/>
        </w:rPr>
        <w:t xml:space="preserve">5.2.1.4 The Detailed TO Construction Programme may be amended from time to time by the relevant TO after discussion with, and with the consent of, the Joint Project Parties. Upon any such amendment an updated Detailed TO Construction Programme shall be provided to </w:t>
      </w:r>
      <w:r w:rsidR="00D70C4B">
        <w:rPr>
          <w:rFonts w:ascii="Arial" w:hAnsi="Arial" w:cs="Arial"/>
        </w:rPr>
        <w:t>The Company</w:t>
      </w:r>
      <w:r>
        <w:rPr>
          <w:rFonts w:ascii="Arial" w:hAnsi="Arial" w:cs="Arial"/>
        </w:rPr>
        <w:t xml:space="preserve"> and </w:t>
      </w:r>
      <w:r w:rsidR="00D70C4B">
        <w:rPr>
          <w:rFonts w:ascii="Arial" w:hAnsi="Arial" w:cs="Arial"/>
        </w:rPr>
        <w:t>The Company</w:t>
      </w:r>
      <w:r>
        <w:rPr>
          <w:rFonts w:ascii="Arial" w:hAnsi="Arial" w:cs="Arial"/>
        </w:rPr>
        <w:t xml:space="preserve"> shall provide such to the Joint Project Parties.</w:t>
      </w:r>
    </w:p>
    <w:p w14:paraId="6ACA7FE9" w14:textId="6B4B89F9" w:rsidR="00F13DB6" w:rsidRDefault="00367237">
      <w:pPr>
        <w:kinsoku w:val="0"/>
        <w:overflowPunct w:val="0"/>
        <w:autoSpaceDE/>
        <w:autoSpaceDN/>
        <w:adjustRightInd/>
        <w:spacing w:before="118" w:line="235" w:lineRule="exact"/>
        <w:ind w:left="144"/>
        <w:textAlignment w:val="baseline"/>
        <w:rPr>
          <w:rFonts w:ascii="Arial" w:hAnsi="Arial" w:cs="Arial"/>
          <w:b/>
          <w:bCs/>
          <w:spacing w:val="1"/>
        </w:rPr>
      </w:pPr>
      <w:r>
        <w:rPr>
          <w:rFonts w:ascii="Arial" w:hAnsi="Arial" w:cs="Arial"/>
          <w:b/>
          <w:bCs/>
          <w:spacing w:val="1"/>
        </w:rPr>
        <w:t xml:space="preserve">5.2.2 </w:t>
      </w:r>
      <w:r w:rsidR="00D70C4B">
        <w:rPr>
          <w:rFonts w:ascii="Arial" w:hAnsi="Arial" w:cs="Arial"/>
          <w:b/>
          <w:bCs/>
          <w:spacing w:val="1"/>
        </w:rPr>
        <w:t xml:space="preserve">The </w:t>
      </w:r>
      <w:r w:rsidR="00AB10D8">
        <w:rPr>
          <w:rFonts w:ascii="Arial" w:hAnsi="Arial" w:cs="Arial"/>
          <w:b/>
          <w:bCs/>
          <w:spacing w:val="1"/>
        </w:rPr>
        <w:t>Company’s</w:t>
      </w:r>
      <w:r>
        <w:rPr>
          <w:rFonts w:ascii="Arial" w:hAnsi="Arial" w:cs="Arial"/>
          <w:b/>
          <w:bCs/>
          <w:spacing w:val="1"/>
        </w:rPr>
        <w:t xml:space="preserve"> consideration of the Detailed TO Construction Programme</w:t>
      </w:r>
    </w:p>
    <w:p w14:paraId="759A0D65" w14:textId="0CAE2527" w:rsidR="00F13DB6" w:rsidRDefault="00367237">
      <w:pPr>
        <w:kinsoku w:val="0"/>
        <w:overflowPunct w:val="0"/>
        <w:autoSpaceDE/>
        <w:autoSpaceDN/>
        <w:adjustRightInd/>
        <w:spacing w:before="118" w:line="230" w:lineRule="exact"/>
        <w:ind w:left="1008" w:right="144" w:hanging="864"/>
        <w:jc w:val="both"/>
        <w:textAlignment w:val="baseline"/>
        <w:rPr>
          <w:rFonts w:ascii="Arial" w:hAnsi="Arial" w:cs="Arial"/>
        </w:rPr>
      </w:pPr>
      <w:r>
        <w:rPr>
          <w:rFonts w:ascii="Arial" w:hAnsi="Arial" w:cs="Arial"/>
        </w:rPr>
        <w:t xml:space="preserve">5.2.2.1 </w:t>
      </w:r>
      <w:r w:rsidR="00D70C4B">
        <w:rPr>
          <w:rFonts w:ascii="Arial" w:hAnsi="Arial" w:cs="Arial"/>
        </w:rPr>
        <w:t>The Company</w:t>
      </w:r>
      <w:r>
        <w:rPr>
          <w:rFonts w:ascii="Arial" w:hAnsi="Arial" w:cs="Arial"/>
        </w:rPr>
        <w:t xml:space="preserve"> may discuss the Detailed TO Construction Programme with any relevant User. The TOs shall provide all reasonable assistance to answer any queries raised by a User and shall accommodate a request for a meeting at the convenience of all relevant parties.</w:t>
      </w:r>
    </w:p>
    <w:p w14:paraId="3200D05B" w14:textId="77777777" w:rsidR="00F13DB6" w:rsidRDefault="00367237">
      <w:pPr>
        <w:kinsoku w:val="0"/>
        <w:overflowPunct w:val="0"/>
        <w:autoSpaceDE/>
        <w:autoSpaceDN/>
        <w:adjustRightInd/>
        <w:spacing w:before="132" w:line="228" w:lineRule="exact"/>
        <w:ind w:left="1008" w:right="144" w:hanging="864"/>
        <w:jc w:val="both"/>
        <w:textAlignment w:val="baseline"/>
        <w:rPr>
          <w:rFonts w:ascii="Arial" w:hAnsi="Arial" w:cs="Arial"/>
        </w:rPr>
      </w:pPr>
      <w:r>
        <w:rPr>
          <w:rFonts w:ascii="Arial" w:hAnsi="Arial" w:cs="Arial"/>
        </w:rPr>
        <w:t>5.2.2.2 If any of the Joint Project Parties identify any reasons why the Detailed TO Construction Programme is, in its reasonable opinion, inappropriate, such Joint Project Party shall submit such views to the other Joint Project Parties in writing; providing clear reasons as to why the Detailed TO Construction Programme is not appropriate. The relevant TO shall either redraft the Detailed TO Construction Programme reflecting any views put forward and/or proceed with the works as laid out in the Detailed TO Construction Programme to ensure that the TO(s) meet the Completion Date set out in the TOCA(s).</w:t>
      </w:r>
    </w:p>
    <w:p w14:paraId="644605DA" w14:textId="77777777" w:rsidR="00F13DB6" w:rsidRDefault="00367237">
      <w:pPr>
        <w:tabs>
          <w:tab w:val="left" w:pos="1008"/>
        </w:tabs>
        <w:kinsoku w:val="0"/>
        <w:overflowPunct w:val="0"/>
        <w:autoSpaceDE/>
        <w:autoSpaceDN/>
        <w:adjustRightInd/>
        <w:spacing w:before="122" w:line="281" w:lineRule="exact"/>
        <w:ind w:left="144"/>
        <w:textAlignment w:val="baseline"/>
        <w:rPr>
          <w:rFonts w:ascii="Arial" w:hAnsi="Arial" w:cs="Arial"/>
          <w:b/>
          <w:bCs/>
          <w:i/>
          <w:iCs/>
          <w:spacing w:val="-3"/>
          <w:sz w:val="24"/>
          <w:szCs w:val="24"/>
        </w:rPr>
      </w:pPr>
      <w:r>
        <w:rPr>
          <w:rFonts w:ascii="Arial" w:hAnsi="Arial" w:cs="Arial"/>
          <w:b/>
          <w:bCs/>
          <w:i/>
          <w:iCs/>
          <w:spacing w:val="-3"/>
          <w:sz w:val="24"/>
          <w:szCs w:val="24"/>
        </w:rPr>
        <w:t>5.3</w:t>
      </w:r>
      <w:r>
        <w:rPr>
          <w:rFonts w:ascii="Arial" w:hAnsi="Arial" w:cs="Arial"/>
          <w:b/>
          <w:bCs/>
          <w:i/>
          <w:iCs/>
          <w:spacing w:val="-3"/>
          <w:sz w:val="24"/>
          <w:szCs w:val="24"/>
        </w:rPr>
        <w:tab/>
        <w:t>Obtaining Consents</w:t>
      </w:r>
    </w:p>
    <w:p w14:paraId="6D5B7161" w14:textId="0FD404E4" w:rsidR="00F13DB6" w:rsidRDefault="00367237">
      <w:pPr>
        <w:tabs>
          <w:tab w:val="left" w:pos="1008"/>
        </w:tabs>
        <w:kinsoku w:val="0"/>
        <w:overflowPunct w:val="0"/>
        <w:autoSpaceDE/>
        <w:autoSpaceDN/>
        <w:adjustRightInd/>
        <w:spacing w:before="109" w:line="233" w:lineRule="exact"/>
        <w:ind w:left="144"/>
        <w:textAlignment w:val="baseline"/>
        <w:rPr>
          <w:rFonts w:ascii="Arial" w:hAnsi="Arial" w:cs="Arial"/>
        </w:rPr>
      </w:pPr>
      <w:r>
        <w:rPr>
          <w:rFonts w:ascii="Arial" w:hAnsi="Arial" w:cs="Arial"/>
        </w:rPr>
        <w:t>5.3.1</w:t>
      </w:r>
      <w:r>
        <w:rPr>
          <w:rFonts w:ascii="Arial" w:hAnsi="Arial" w:cs="Arial"/>
        </w:rPr>
        <w:tab/>
        <w:t xml:space="preserve">Where requested by a TO, </w:t>
      </w:r>
      <w:r w:rsidR="00D70C4B">
        <w:rPr>
          <w:rFonts w:ascii="Arial" w:hAnsi="Arial" w:cs="Arial"/>
        </w:rPr>
        <w:t>The Company</w:t>
      </w:r>
      <w:r>
        <w:rPr>
          <w:rFonts w:ascii="Arial" w:hAnsi="Arial" w:cs="Arial"/>
        </w:rPr>
        <w:t xml:space="preserve"> shall provide all reasonable support for that TO’s application</w:t>
      </w:r>
    </w:p>
    <w:p w14:paraId="681999BC" w14:textId="77777777" w:rsidR="00F13DB6" w:rsidRDefault="00367237">
      <w:pPr>
        <w:kinsoku w:val="0"/>
        <w:overflowPunct w:val="0"/>
        <w:autoSpaceDE/>
        <w:autoSpaceDN/>
        <w:adjustRightInd/>
        <w:spacing w:line="230" w:lineRule="exact"/>
        <w:ind w:left="1008"/>
        <w:textAlignment w:val="baseline"/>
        <w:rPr>
          <w:rFonts w:ascii="Arial" w:hAnsi="Arial" w:cs="Arial"/>
          <w:spacing w:val="-1"/>
        </w:rPr>
      </w:pPr>
      <w:r>
        <w:rPr>
          <w:rFonts w:ascii="Arial" w:hAnsi="Arial" w:cs="Arial"/>
          <w:spacing w:val="-1"/>
        </w:rPr>
        <w:t>for Consents.</w:t>
      </w:r>
    </w:p>
    <w:p w14:paraId="392BB91C" w14:textId="53CC4963" w:rsidR="00F13DB6" w:rsidRDefault="00367237">
      <w:pPr>
        <w:tabs>
          <w:tab w:val="left" w:pos="1008"/>
        </w:tabs>
        <w:kinsoku w:val="0"/>
        <w:overflowPunct w:val="0"/>
        <w:autoSpaceDE/>
        <w:autoSpaceDN/>
        <w:adjustRightInd/>
        <w:spacing w:before="118" w:line="231" w:lineRule="exact"/>
        <w:ind w:left="144"/>
        <w:textAlignment w:val="baseline"/>
        <w:rPr>
          <w:rFonts w:ascii="Arial" w:hAnsi="Arial" w:cs="Arial"/>
          <w:spacing w:val="1"/>
        </w:rPr>
      </w:pPr>
      <w:r>
        <w:rPr>
          <w:rFonts w:ascii="Arial" w:hAnsi="Arial" w:cs="Arial"/>
          <w:spacing w:val="1"/>
        </w:rPr>
        <w:t>5.3.2</w:t>
      </w:r>
      <w:r>
        <w:rPr>
          <w:rFonts w:ascii="Arial" w:hAnsi="Arial" w:cs="Arial"/>
          <w:spacing w:val="1"/>
        </w:rPr>
        <w:tab/>
      </w:r>
      <w:r w:rsidR="00D70C4B">
        <w:rPr>
          <w:rFonts w:ascii="Arial" w:hAnsi="Arial" w:cs="Arial"/>
          <w:spacing w:val="1"/>
        </w:rPr>
        <w:t>The Company</w:t>
      </w:r>
      <w:r>
        <w:rPr>
          <w:rFonts w:ascii="Arial" w:hAnsi="Arial" w:cs="Arial"/>
          <w:spacing w:val="1"/>
        </w:rPr>
        <w:t xml:space="preserve"> shall be entitled to its reasonable costs from the TO(s) in providing such support. In</w:t>
      </w:r>
    </w:p>
    <w:p w14:paraId="5D692BA8" w14:textId="5F283B65" w:rsidR="00F13DB6" w:rsidRDefault="00367237">
      <w:pPr>
        <w:kinsoku w:val="0"/>
        <w:overflowPunct w:val="0"/>
        <w:autoSpaceDE/>
        <w:autoSpaceDN/>
        <w:adjustRightInd/>
        <w:spacing w:line="231" w:lineRule="exact"/>
        <w:ind w:left="1008"/>
        <w:textAlignment w:val="baseline"/>
        <w:rPr>
          <w:rFonts w:ascii="Arial" w:hAnsi="Arial" w:cs="Arial"/>
        </w:rPr>
      </w:pPr>
      <w:r>
        <w:rPr>
          <w:rFonts w:ascii="Arial" w:hAnsi="Arial" w:cs="Arial"/>
        </w:rPr>
        <w:t xml:space="preserve">particular, </w:t>
      </w:r>
      <w:r w:rsidR="00D70C4B">
        <w:rPr>
          <w:rFonts w:ascii="Arial" w:hAnsi="Arial" w:cs="Arial"/>
        </w:rPr>
        <w:t>The Company</w:t>
      </w:r>
      <w:r>
        <w:rPr>
          <w:rFonts w:ascii="Arial" w:hAnsi="Arial" w:cs="Arial"/>
        </w:rPr>
        <w:t xml:space="preserve"> shall provide:</w:t>
      </w:r>
    </w:p>
    <w:p w14:paraId="26BCA69F" w14:textId="77777777" w:rsidR="00F13DB6" w:rsidRDefault="00367237">
      <w:pPr>
        <w:numPr>
          <w:ilvl w:val="0"/>
          <w:numId w:val="7"/>
        </w:numPr>
        <w:kinsoku w:val="0"/>
        <w:overflowPunct w:val="0"/>
        <w:autoSpaceDE/>
        <w:autoSpaceDN/>
        <w:adjustRightInd/>
        <w:spacing w:before="134" w:line="231" w:lineRule="exact"/>
        <w:ind w:right="936"/>
        <w:textAlignment w:val="baseline"/>
        <w:rPr>
          <w:rFonts w:ascii="Arial" w:hAnsi="Arial" w:cs="Arial"/>
        </w:rPr>
      </w:pPr>
      <w:r>
        <w:rPr>
          <w:rFonts w:ascii="Arial" w:hAnsi="Arial" w:cs="Arial"/>
        </w:rPr>
        <w:t>justification of any generation or Demand backgrounds which underpin the need for a reinforcement;</w:t>
      </w:r>
    </w:p>
    <w:p w14:paraId="2E50EC64" w14:textId="77777777" w:rsidR="00F13DB6" w:rsidRDefault="00367237">
      <w:pPr>
        <w:numPr>
          <w:ilvl w:val="0"/>
          <w:numId w:val="7"/>
        </w:numPr>
        <w:kinsoku w:val="0"/>
        <w:overflowPunct w:val="0"/>
        <w:autoSpaceDE/>
        <w:autoSpaceDN/>
        <w:adjustRightInd/>
        <w:spacing w:before="108" w:line="252" w:lineRule="exact"/>
        <w:textAlignment w:val="baseline"/>
        <w:rPr>
          <w:rFonts w:ascii="Arial" w:hAnsi="Arial" w:cs="Arial"/>
          <w:spacing w:val="-1"/>
        </w:rPr>
      </w:pPr>
      <w:r>
        <w:rPr>
          <w:rFonts w:ascii="Arial" w:hAnsi="Arial" w:cs="Arial"/>
          <w:spacing w:val="-1"/>
        </w:rPr>
        <w:t>evidence on ongoing System operation costs; or,</w:t>
      </w:r>
    </w:p>
    <w:p w14:paraId="71898EDE" w14:textId="77777777" w:rsidR="00F13DB6" w:rsidRDefault="00367237">
      <w:pPr>
        <w:numPr>
          <w:ilvl w:val="0"/>
          <w:numId w:val="7"/>
        </w:numPr>
        <w:kinsoku w:val="0"/>
        <w:overflowPunct w:val="0"/>
        <w:autoSpaceDE/>
        <w:autoSpaceDN/>
        <w:adjustRightInd/>
        <w:spacing w:before="112" w:line="252" w:lineRule="exact"/>
        <w:textAlignment w:val="baseline"/>
        <w:rPr>
          <w:rFonts w:ascii="Arial" w:hAnsi="Arial" w:cs="Arial"/>
          <w:spacing w:val="-1"/>
        </w:rPr>
      </w:pPr>
      <w:r>
        <w:rPr>
          <w:rFonts w:ascii="Arial" w:hAnsi="Arial" w:cs="Arial"/>
          <w:spacing w:val="-1"/>
        </w:rPr>
        <w:t>details of the Connection requirements (as the counterparty to the agreement with any User).</w:t>
      </w:r>
    </w:p>
    <w:p w14:paraId="453AD2FC" w14:textId="0F487EFF" w:rsidR="00F13DB6" w:rsidRDefault="00367237">
      <w:pPr>
        <w:kinsoku w:val="0"/>
        <w:overflowPunct w:val="0"/>
        <w:autoSpaceDE/>
        <w:autoSpaceDN/>
        <w:adjustRightInd/>
        <w:spacing w:before="122" w:line="230" w:lineRule="exact"/>
        <w:ind w:left="1008" w:right="144" w:hanging="864"/>
        <w:jc w:val="both"/>
        <w:textAlignment w:val="baseline"/>
        <w:rPr>
          <w:rFonts w:ascii="Arial" w:hAnsi="Arial" w:cs="Arial"/>
        </w:rPr>
      </w:pPr>
      <w:r>
        <w:rPr>
          <w:rFonts w:ascii="Arial" w:hAnsi="Arial" w:cs="Arial"/>
        </w:rPr>
        <w:t xml:space="preserve">5.3.3 </w:t>
      </w:r>
      <w:r w:rsidR="00D70C4B">
        <w:rPr>
          <w:rFonts w:ascii="Arial" w:hAnsi="Arial" w:cs="Arial"/>
        </w:rPr>
        <w:t>The Company</w:t>
      </w:r>
      <w:r>
        <w:rPr>
          <w:rFonts w:ascii="Arial" w:hAnsi="Arial" w:cs="Arial"/>
        </w:rPr>
        <w:t xml:space="preserve"> shall inform the TO(s) when all relevant Consents have been obtained by the User(s). The TO shall inform </w:t>
      </w:r>
      <w:r w:rsidR="00D70C4B">
        <w:rPr>
          <w:rFonts w:ascii="Arial" w:hAnsi="Arial" w:cs="Arial"/>
        </w:rPr>
        <w:t>The Company</w:t>
      </w:r>
      <w:r>
        <w:rPr>
          <w:rFonts w:ascii="Arial" w:hAnsi="Arial" w:cs="Arial"/>
        </w:rPr>
        <w:t xml:space="preserve"> when they have obtained all Consents in respect of a TO Construction Agreement.</w:t>
      </w:r>
    </w:p>
    <w:p w14:paraId="7CBCDC98" w14:textId="77777777" w:rsidR="00F13DB6" w:rsidRDefault="00367237">
      <w:pPr>
        <w:tabs>
          <w:tab w:val="left" w:pos="1008"/>
        </w:tabs>
        <w:kinsoku w:val="0"/>
        <w:overflowPunct w:val="0"/>
        <w:autoSpaceDE/>
        <w:autoSpaceDN/>
        <w:adjustRightInd/>
        <w:spacing w:before="121" w:line="281"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5.4</w:t>
      </w:r>
      <w:r>
        <w:rPr>
          <w:rFonts w:ascii="Arial" w:hAnsi="Arial" w:cs="Arial"/>
          <w:b/>
          <w:bCs/>
          <w:i/>
          <w:iCs/>
          <w:spacing w:val="-1"/>
          <w:sz w:val="24"/>
          <w:szCs w:val="24"/>
        </w:rPr>
        <w:tab/>
        <w:t>Stage-by-Stage Document</w:t>
      </w:r>
    </w:p>
    <w:p w14:paraId="7467A542" w14:textId="77777777" w:rsidR="00F13DB6" w:rsidRDefault="00367237">
      <w:pPr>
        <w:kinsoku w:val="0"/>
        <w:overflowPunct w:val="0"/>
        <w:autoSpaceDE/>
        <w:autoSpaceDN/>
        <w:adjustRightInd/>
        <w:spacing w:before="114" w:line="235" w:lineRule="exact"/>
        <w:ind w:left="144"/>
        <w:textAlignment w:val="baseline"/>
        <w:rPr>
          <w:rFonts w:ascii="Arial" w:hAnsi="Arial" w:cs="Arial"/>
          <w:b/>
          <w:bCs/>
          <w:spacing w:val="3"/>
        </w:rPr>
      </w:pPr>
      <w:r>
        <w:rPr>
          <w:rFonts w:ascii="Arial" w:hAnsi="Arial" w:cs="Arial"/>
          <w:spacing w:val="3"/>
        </w:rPr>
        <w:t xml:space="preserve">5.4.1 </w:t>
      </w:r>
      <w:r>
        <w:rPr>
          <w:rFonts w:ascii="Arial" w:hAnsi="Arial" w:cs="Arial"/>
          <w:b/>
          <w:bCs/>
          <w:spacing w:val="3"/>
        </w:rPr>
        <w:t>TO preparation of a Stage-by-Stage Document</w:t>
      </w:r>
    </w:p>
    <w:p w14:paraId="473BC080" w14:textId="6B3CC577" w:rsidR="00F13DB6" w:rsidRDefault="00367237">
      <w:pPr>
        <w:kinsoku w:val="0"/>
        <w:overflowPunct w:val="0"/>
        <w:autoSpaceDE/>
        <w:autoSpaceDN/>
        <w:adjustRightInd/>
        <w:spacing w:before="113" w:line="230" w:lineRule="exact"/>
        <w:ind w:left="1008" w:right="144" w:hanging="864"/>
        <w:jc w:val="both"/>
        <w:textAlignment w:val="baseline"/>
        <w:rPr>
          <w:rFonts w:ascii="Arial" w:hAnsi="Arial" w:cs="Arial"/>
        </w:rPr>
      </w:pPr>
      <w:r>
        <w:rPr>
          <w:rFonts w:ascii="Arial" w:hAnsi="Arial" w:cs="Arial"/>
        </w:rPr>
        <w:t xml:space="preserve">5.4.1.1 The TO(s) shall provide </w:t>
      </w:r>
      <w:r w:rsidR="00D70C4B">
        <w:rPr>
          <w:rFonts w:ascii="Arial" w:hAnsi="Arial" w:cs="Arial"/>
        </w:rPr>
        <w:t>The Company</w:t>
      </w:r>
      <w:r>
        <w:rPr>
          <w:rFonts w:ascii="Arial" w:hAnsi="Arial" w:cs="Arial"/>
        </w:rPr>
        <w:t xml:space="preserve"> with the Stage-by-Stage Document in accordance with the Detailed TO Construction Programme.</w:t>
      </w:r>
    </w:p>
    <w:p w14:paraId="5A54BB26" w14:textId="77777777" w:rsidR="00F13DB6" w:rsidRDefault="00367237">
      <w:pPr>
        <w:kinsoku w:val="0"/>
        <w:overflowPunct w:val="0"/>
        <w:autoSpaceDE/>
        <w:autoSpaceDN/>
        <w:adjustRightInd/>
        <w:spacing w:before="122" w:line="230" w:lineRule="exact"/>
        <w:ind w:left="1008" w:right="144" w:hanging="864"/>
        <w:jc w:val="both"/>
        <w:textAlignment w:val="baseline"/>
        <w:rPr>
          <w:rFonts w:ascii="Arial" w:hAnsi="Arial" w:cs="Arial"/>
        </w:rPr>
      </w:pPr>
      <w:r>
        <w:rPr>
          <w:rFonts w:ascii="Arial" w:hAnsi="Arial" w:cs="Arial"/>
        </w:rPr>
        <w:t>5.4.1.2 The purpose of the Stage-by-Stage Document is to set out the TO(s) fundamental approach to the work. Text in reasonable detail shall be included in the Stage-by-Stage Document to describe the key activities to be undertaken at each stage. The Stage-by-Stage Document shall set out for each stage:</w:t>
      </w:r>
    </w:p>
    <w:p w14:paraId="7F9C9A09" w14:textId="77777777" w:rsidR="00F13DB6" w:rsidRDefault="00367237">
      <w:pPr>
        <w:numPr>
          <w:ilvl w:val="0"/>
          <w:numId w:val="7"/>
        </w:numPr>
        <w:kinsoku w:val="0"/>
        <w:overflowPunct w:val="0"/>
        <w:autoSpaceDE/>
        <w:autoSpaceDN/>
        <w:adjustRightInd/>
        <w:spacing w:before="108" w:line="252" w:lineRule="exact"/>
        <w:textAlignment w:val="baseline"/>
        <w:rPr>
          <w:rFonts w:ascii="Arial" w:hAnsi="Arial" w:cs="Arial"/>
          <w:spacing w:val="-3"/>
        </w:rPr>
      </w:pPr>
      <w:r>
        <w:rPr>
          <w:rFonts w:ascii="Arial" w:hAnsi="Arial" w:cs="Arial"/>
          <w:spacing w:val="-3"/>
        </w:rPr>
        <w:t>assets which are live;</w:t>
      </w:r>
    </w:p>
    <w:p w14:paraId="35CE476D" w14:textId="77777777" w:rsidR="00F13DB6" w:rsidRDefault="00367237">
      <w:pPr>
        <w:numPr>
          <w:ilvl w:val="0"/>
          <w:numId w:val="7"/>
        </w:numPr>
        <w:kinsoku w:val="0"/>
        <w:overflowPunct w:val="0"/>
        <w:autoSpaceDE/>
        <w:autoSpaceDN/>
        <w:adjustRightInd/>
        <w:spacing w:before="113" w:line="252" w:lineRule="exact"/>
        <w:textAlignment w:val="baseline"/>
        <w:rPr>
          <w:rFonts w:ascii="Arial" w:hAnsi="Arial" w:cs="Arial"/>
          <w:spacing w:val="-3"/>
        </w:rPr>
      </w:pPr>
      <w:r>
        <w:rPr>
          <w:rFonts w:ascii="Arial" w:hAnsi="Arial" w:cs="Arial"/>
          <w:spacing w:val="-3"/>
        </w:rPr>
        <w:t>assets which are dead; and</w:t>
      </w:r>
    </w:p>
    <w:p w14:paraId="4596F9B0" w14:textId="77777777" w:rsidR="00F13DB6" w:rsidRDefault="00367237">
      <w:pPr>
        <w:numPr>
          <w:ilvl w:val="0"/>
          <w:numId w:val="7"/>
        </w:numPr>
        <w:kinsoku w:val="0"/>
        <w:overflowPunct w:val="0"/>
        <w:autoSpaceDE/>
        <w:autoSpaceDN/>
        <w:adjustRightInd/>
        <w:spacing w:before="108" w:line="252" w:lineRule="exact"/>
        <w:textAlignment w:val="baseline"/>
        <w:rPr>
          <w:rFonts w:ascii="Arial" w:hAnsi="Arial" w:cs="Arial"/>
          <w:spacing w:val="-2"/>
        </w:rPr>
      </w:pPr>
      <w:r>
        <w:rPr>
          <w:rFonts w:ascii="Arial" w:hAnsi="Arial" w:cs="Arial"/>
          <w:spacing w:val="-2"/>
        </w:rPr>
        <w:t>assets which are being worked on.</w:t>
      </w:r>
    </w:p>
    <w:p w14:paraId="4BF5ADA7" w14:textId="77777777" w:rsidR="00F13DB6" w:rsidRDefault="00367237">
      <w:pPr>
        <w:kinsoku w:val="0"/>
        <w:overflowPunct w:val="0"/>
        <w:autoSpaceDE/>
        <w:autoSpaceDN/>
        <w:adjustRightInd/>
        <w:spacing w:before="126" w:line="230" w:lineRule="exact"/>
        <w:ind w:left="1008" w:right="144" w:hanging="864"/>
        <w:jc w:val="both"/>
        <w:textAlignment w:val="baseline"/>
        <w:rPr>
          <w:rFonts w:ascii="Arial" w:hAnsi="Arial" w:cs="Arial"/>
        </w:rPr>
      </w:pPr>
      <w:r>
        <w:rPr>
          <w:rFonts w:ascii="Arial" w:hAnsi="Arial" w:cs="Arial"/>
        </w:rPr>
        <w:t>5.4.1.3 Details of any contingency arrangements relating to the operation of the System concerning each stage of the Transmission Construction Works shall be determined by the TO(s) and shall be contained in the Stage-by-Stage Document.</w:t>
      </w:r>
    </w:p>
    <w:p w14:paraId="2B13BBE8" w14:textId="77777777" w:rsidR="00F13DB6" w:rsidRDefault="00367237">
      <w:pPr>
        <w:kinsoku w:val="0"/>
        <w:overflowPunct w:val="0"/>
        <w:autoSpaceDE/>
        <w:autoSpaceDN/>
        <w:adjustRightInd/>
        <w:spacing w:before="127" w:line="228" w:lineRule="exact"/>
        <w:ind w:left="1008" w:right="144" w:hanging="864"/>
        <w:jc w:val="both"/>
        <w:textAlignment w:val="baseline"/>
        <w:rPr>
          <w:rFonts w:ascii="Arial" w:hAnsi="Arial" w:cs="Arial"/>
        </w:rPr>
      </w:pPr>
      <w:r>
        <w:rPr>
          <w:rFonts w:ascii="Arial" w:hAnsi="Arial" w:cs="Arial"/>
        </w:rPr>
        <w:t>5.4.1.4 The assets to be commissioned, or re-commissioned, after each stage of the Transmission Construction Works is complete shall be determined by the TO(s) and shall also be set out in the Stage-by-Stage Document.</w:t>
      </w:r>
    </w:p>
    <w:p w14:paraId="2F1C7DC3" w14:textId="577E336F" w:rsidR="00F13DB6" w:rsidRDefault="00367237">
      <w:pPr>
        <w:kinsoku w:val="0"/>
        <w:overflowPunct w:val="0"/>
        <w:autoSpaceDE/>
        <w:autoSpaceDN/>
        <w:adjustRightInd/>
        <w:spacing w:before="118" w:line="235" w:lineRule="exact"/>
        <w:ind w:left="144"/>
        <w:textAlignment w:val="baseline"/>
        <w:rPr>
          <w:rFonts w:ascii="Arial" w:hAnsi="Arial" w:cs="Arial"/>
          <w:b/>
          <w:bCs/>
          <w:spacing w:val="1"/>
        </w:rPr>
      </w:pPr>
      <w:r>
        <w:rPr>
          <w:rFonts w:ascii="Arial" w:hAnsi="Arial" w:cs="Arial"/>
          <w:b/>
          <w:bCs/>
          <w:spacing w:val="1"/>
        </w:rPr>
        <w:t xml:space="preserve">5.4.2 </w:t>
      </w:r>
      <w:r w:rsidR="00D70C4B">
        <w:rPr>
          <w:rFonts w:ascii="Arial" w:hAnsi="Arial" w:cs="Arial"/>
          <w:b/>
          <w:bCs/>
          <w:spacing w:val="1"/>
        </w:rPr>
        <w:t xml:space="preserve">The </w:t>
      </w:r>
      <w:r w:rsidR="00AB10D8">
        <w:rPr>
          <w:rFonts w:ascii="Arial" w:hAnsi="Arial" w:cs="Arial"/>
          <w:b/>
          <w:bCs/>
          <w:spacing w:val="1"/>
        </w:rPr>
        <w:t>Company’s</w:t>
      </w:r>
      <w:r>
        <w:rPr>
          <w:rFonts w:ascii="Arial" w:hAnsi="Arial" w:cs="Arial"/>
          <w:b/>
          <w:bCs/>
          <w:spacing w:val="1"/>
        </w:rPr>
        <w:t xml:space="preserve"> consideration of the Stage-By-Stage Document and Outage requirements</w:t>
      </w:r>
    </w:p>
    <w:p w14:paraId="73116A71" w14:textId="2218C860" w:rsidR="00F13DB6" w:rsidRDefault="00367237">
      <w:pPr>
        <w:kinsoku w:val="0"/>
        <w:overflowPunct w:val="0"/>
        <w:autoSpaceDE/>
        <w:autoSpaceDN/>
        <w:adjustRightInd/>
        <w:spacing w:before="251" w:line="231" w:lineRule="exact"/>
        <w:ind w:left="936" w:right="144" w:hanging="792"/>
        <w:jc w:val="both"/>
        <w:textAlignment w:val="baseline"/>
        <w:rPr>
          <w:rFonts w:ascii="Arial" w:hAnsi="Arial" w:cs="Arial"/>
        </w:rPr>
      </w:pPr>
      <w:r>
        <w:rPr>
          <w:rFonts w:ascii="Arial" w:hAnsi="Arial" w:cs="Arial"/>
        </w:rPr>
        <w:t xml:space="preserve">5.4.2.1 </w:t>
      </w:r>
      <w:r w:rsidR="00D70C4B">
        <w:rPr>
          <w:rFonts w:ascii="Arial" w:hAnsi="Arial" w:cs="Arial"/>
        </w:rPr>
        <w:t>The Company</w:t>
      </w:r>
      <w:r>
        <w:rPr>
          <w:rFonts w:ascii="Arial" w:hAnsi="Arial" w:cs="Arial"/>
        </w:rPr>
        <w:t xml:space="preserve"> shall review the Stage-by-Stage Document and agree the Outage requirements received from the TO(s) in accordance with STCP 11-1 Outage Planning.</w:t>
      </w:r>
    </w:p>
    <w:p w14:paraId="7E2D71A0" w14:textId="77777777" w:rsidR="00F13DB6" w:rsidRDefault="00F13DB6">
      <w:pPr>
        <w:widowControl/>
        <w:rPr>
          <w:sz w:val="24"/>
          <w:szCs w:val="24"/>
        </w:rPr>
        <w:sectPr w:rsidR="00F13DB6">
          <w:pgSz w:w="11904" w:h="16843"/>
          <w:pgMar w:top="800" w:right="910" w:bottom="830" w:left="1198" w:header="720" w:footer="720" w:gutter="0"/>
          <w:cols w:space="720"/>
          <w:noEndnote/>
        </w:sectPr>
      </w:pPr>
    </w:p>
    <w:p w14:paraId="281384C3" w14:textId="77777777" w:rsidR="003A5776" w:rsidRDefault="003A5776">
      <w:pPr>
        <w:kinsoku w:val="0"/>
        <w:overflowPunct w:val="0"/>
        <w:autoSpaceDE/>
        <w:autoSpaceDN/>
        <w:adjustRightInd/>
        <w:spacing w:before="125" w:line="232" w:lineRule="exact"/>
        <w:ind w:left="144"/>
        <w:textAlignment w:val="baseline"/>
        <w:rPr>
          <w:rFonts w:ascii="Arial" w:hAnsi="Arial" w:cs="Arial"/>
          <w:spacing w:val="-2"/>
        </w:rPr>
      </w:pPr>
    </w:p>
    <w:p w14:paraId="429EAAC1" w14:textId="07D27DD4" w:rsidR="00F13DB6" w:rsidRDefault="00367237">
      <w:pPr>
        <w:kinsoku w:val="0"/>
        <w:overflowPunct w:val="0"/>
        <w:autoSpaceDE/>
        <w:autoSpaceDN/>
        <w:adjustRightInd/>
        <w:spacing w:before="14" w:line="232" w:lineRule="exact"/>
        <w:ind w:left="864" w:right="216" w:hanging="720"/>
        <w:jc w:val="both"/>
        <w:textAlignment w:val="baseline"/>
        <w:rPr>
          <w:rFonts w:ascii="Arial" w:hAnsi="Arial" w:cs="Arial"/>
        </w:rPr>
      </w:pPr>
      <w:r>
        <w:rPr>
          <w:rFonts w:ascii="Arial" w:hAnsi="Arial" w:cs="Arial"/>
        </w:rPr>
        <w:t xml:space="preserve">5.4.2.2 Where appropriate, </w:t>
      </w:r>
      <w:r w:rsidR="00D70C4B">
        <w:rPr>
          <w:rFonts w:ascii="Arial" w:hAnsi="Arial" w:cs="Arial"/>
        </w:rPr>
        <w:t>The Company</w:t>
      </w:r>
      <w:r>
        <w:rPr>
          <w:rFonts w:ascii="Arial" w:hAnsi="Arial" w:cs="Arial"/>
        </w:rPr>
        <w:t xml:space="preserve"> shall be responsible for liasing with relevant Users regarding the Stage-by-Stage Document or the Outage requirements.</w:t>
      </w:r>
    </w:p>
    <w:p w14:paraId="5C098A80" w14:textId="77777777" w:rsidR="00F13DB6" w:rsidRDefault="00367237">
      <w:pPr>
        <w:kinsoku w:val="0"/>
        <w:overflowPunct w:val="0"/>
        <w:autoSpaceDE/>
        <w:autoSpaceDN/>
        <w:adjustRightInd/>
        <w:spacing w:before="110" w:line="232" w:lineRule="exact"/>
        <w:ind w:left="864" w:right="216" w:hanging="720"/>
        <w:jc w:val="both"/>
        <w:textAlignment w:val="baseline"/>
        <w:rPr>
          <w:rFonts w:ascii="Arial" w:hAnsi="Arial" w:cs="Arial"/>
        </w:rPr>
      </w:pPr>
      <w:r>
        <w:rPr>
          <w:rFonts w:ascii="Arial" w:hAnsi="Arial" w:cs="Arial"/>
        </w:rPr>
        <w:t>5.4.2.3 If any of the Joint Project Parties identify any reasons why the Stage-by-Stage Document is, in its reasonable opinion, inappropriate, such Joint Project Party shall submit such views to the other Joint Project Parties in writing; providing clear reasons as to why the Stage-by-Stage Document is not appropriate. The relevant TO shall either redraft the Stage-by-Stage Document reflecting any views put forward and/or proceed with the works as laid out in the Stage-by-Stage Document to ensure that the TO(s) meet the Completion Date set out in the TOCA(s).</w:t>
      </w:r>
    </w:p>
    <w:p w14:paraId="751328EA" w14:textId="77777777" w:rsidR="00F13DB6" w:rsidRDefault="00367237">
      <w:pPr>
        <w:tabs>
          <w:tab w:val="left" w:pos="1008"/>
        </w:tabs>
        <w:kinsoku w:val="0"/>
        <w:overflowPunct w:val="0"/>
        <w:autoSpaceDE/>
        <w:autoSpaceDN/>
        <w:adjustRightInd/>
        <w:spacing w:before="124" w:line="277"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5.5</w:t>
      </w:r>
      <w:r>
        <w:rPr>
          <w:rFonts w:ascii="Arial" w:hAnsi="Arial" w:cs="Arial"/>
          <w:b/>
          <w:bCs/>
          <w:i/>
          <w:iCs/>
          <w:spacing w:val="-1"/>
          <w:sz w:val="24"/>
          <w:szCs w:val="24"/>
        </w:rPr>
        <w:tab/>
        <w:t>Drawings to be provided</w:t>
      </w:r>
    </w:p>
    <w:p w14:paraId="7B157FBB" w14:textId="77777777" w:rsidR="00F13DB6" w:rsidRDefault="00367237">
      <w:pPr>
        <w:kinsoku w:val="0"/>
        <w:overflowPunct w:val="0"/>
        <w:autoSpaceDE/>
        <w:autoSpaceDN/>
        <w:adjustRightInd/>
        <w:spacing w:before="108" w:line="232" w:lineRule="exact"/>
        <w:ind w:left="864" w:right="216" w:hanging="720"/>
        <w:jc w:val="both"/>
        <w:textAlignment w:val="baseline"/>
        <w:rPr>
          <w:rFonts w:ascii="Arial" w:hAnsi="Arial" w:cs="Arial"/>
        </w:rPr>
      </w:pPr>
      <w:r>
        <w:rPr>
          <w:rFonts w:ascii="Arial" w:hAnsi="Arial" w:cs="Arial"/>
        </w:rPr>
        <w:t>5.5.1 The procedure to be followed for the exchange, development and signing off of technical and non</w:t>
      </w:r>
      <w:r>
        <w:rPr>
          <w:rFonts w:ascii="Arial" w:hAnsi="Arial" w:cs="Arial"/>
        </w:rPr>
        <w:softHyphen/>
        <w:t>technical documents and drawings required throughout the construction process are detailed in STCP 19-4 Commissioning &amp; Decommissioning.</w:t>
      </w:r>
    </w:p>
    <w:p w14:paraId="02D22A57" w14:textId="77777777" w:rsidR="00F13DB6" w:rsidRDefault="00367237">
      <w:pPr>
        <w:tabs>
          <w:tab w:val="left" w:pos="1008"/>
        </w:tabs>
        <w:kinsoku w:val="0"/>
        <w:overflowPunct w:val="0"/>
        <w:autoSpaceDE/>
        <w:autoSpaceDN/>
        <w:adjustRightInd/>
        <w:spacing w:before="124" w:line="277" w:lineRule="exact"/>
        <w:ind w:left="144"/>
        <w:textAlignment w:val="baseline"/>
        <w:rPr>
          <w:rFonts w:ascii="Arial" w:hAnsi="Arial" w:cs="Arial"/>
          <w:b/>
          <w:bCs/>
          <w:i/>
          <w:iCs/>
          <w:sz w:val="24"/>
          <w:szCs w:val="24"/>
        </w:rPr>
      </w:pPr>
      <w:r>
        <w:rPr>
          <w:rFonts w:ascii="Arial" w:hAnsi="Arial" w:cs="Arial"/>
          <w:b/>
          <w:bCs/>
          <w:i/>
          <w:iCs/>
          <w:sz w:val="24"/>
          <w:szCs w:val="24"/>
        </w:rPr>
        <w:t>5.6</w:t>
      </w:r>
      <w:r>
        <w:rPr>
          <w:rFonts w:ascii="Arial" w:hAnsi="Arial" w:cs="Arial"/>
          <w:b/>
          <w:bCs/>
          <w:i/>
          <w:iCs/>
          <w:sz w:val="24"/>
          <w:szCs w:val="24"/>
        </w:rPr>
        <w:tab/>
        <w:t>Progress Reporting and information exchange</w:t>
      </w:r>
    </w:p>
    <w:p w14:paraId="53AEF364" w14:textId="6C9D58C6" w:rsidR="00F13DB6" w:rsidRDefault="00367237">
      <w:pPr>
        <w:kinsoku w:val="0"/>
        <w:overflowPunct w:val="0"/>
        <w:autoSpaceDE/>
        <w:autoSpaceDN/>
        <w:adjustRightInd/>
        <w:spacing w:before="103" w:line="232" w:lineRule="exact"/>
        <w:ind w:left="864" w:right="216" w:hanging="720"/>
        <w:jc w:val="both"/>
        <w:textAlignment w:val="baseline"/>
        <w:rPr>
          <w:rFonts w:ascii="Arial" w:hAnsi="Arial" w:cs="Arial"/>
          <w:spacing w:val="-2"/>
        </w:rPr>
      </w:pPr>
      <w:r>
        <w:rPr>
          <w:rFonts w:ascii="Arial" w:hAnsi="Arial" w:cs="Arial"/>
          <w:spacing w:val="-2"/>
        </w:rPr>
        <w:t xml:space="preserve">5.6.1 The Joint Project Parties shall liaise throughout the Transmission Construction Works and each shall provide to the other any information the other reasonably requires in order to assist each other in the works. In the case of </w:t>
      </w:r>
      <w:r w:rsidR="00D70C4B">
        <w:rPr>
          <w:rFonts w:ascii="Arial" w:hAnsi="Arial" w:cs="Arial"/>
          <w:spacing w:val="-2"/>
        </w:rPr>
        <w:t>The Company</w:t>
      </w:r>
      <w:r>
        <w:rPr>
          <w:rFonts w:ascii="Arial" w:hAnsi="Arial" w:cs="Arial"/>
          <w:spacing w:val="-2"/>
        </w:rPr>
        <w:t xml:space="preserve">, this shall include the provision of all information reasonably requested by the TO(s) (whether held by </w:t>
      </w:r>
      <w:r w:rsidR="00D70C4B">
        <w:rPr>
          <w:rFonts w:ascii="Arial" w:hAnsi="Arial" w:cs="Arial"/>
          <w:spacing w:val="-2"/>
        </w:rPr>
        <w:t>The Company</w:t>
      </w:r>
      <w:r>
        <w:rPr>
          <w:rFonts w:ascii="Arial" w:hAnsi="Arial" w:cs="Arial"/>
          <w:spacing w:val="-2"/>
        </w:rPr>
        <w:t xml:space="preserve"> or a User) to enable the TO(s) to complete the Transmission Construction Works. In the case of the TO(s), this shall include the provision of all information reasonably requested by </w:t>
      </w:r>
      <w:r w:rsidR="00D70C4B">
        <w:rPr>
          <w:rFonts w:ascii="Arial" w:hAnsi="Arial" w:cs="Arial"/>
          <w:spacing w:val="-2"/>
        </w:rPr>
        <w:t>The Company</w:t>
      </w:r>
      <w:r>
        <w:rPr>
          <w:rFonts w:ascii="Arial" w:hAnsi="Arial" w:cs="Arial"/>
          <w:spacing w:val="-2"/>
        </w:rPr>
        <w:t xml:space="preserve"> in order that </w:t>
      </w:r>
      <w:r w:rsidR="00D70C4B">
        <w:rPr>
          <w:rFonts w:ascii="Arial" w:hAnsi="Arial" w:cs="Arial"/>
          <w:spacing w:val="-2"/>
        </w:rPr>
        <w:t>The Company</w:t>
      </w:r>
      <w:r>
        <w:rPr>
          <w:rFonts w:ascii="Arial" w:hAnsi="Arial" w:cs="Arial"/>
          <w:spacing w:val="-2"/>
        </w:rPr>
        <w:t xml:space="preserve"> fulfils its obligations to the User.</w:t>
      </w:r>
    </w:p>
    <w:p w14:paraId="79BC2E7A" w14:textId="475BF5D5" w:rsidR="00F13DB6" w:rsidRDefault="00367237">
      <w:pPr>
        <w:kinsoku w:val="0"/>
        <w:overflowPunct w:val="0"/>
        <w:autoSpaceDE/>
        <w:autoSpaceDN/>
        <w:adjustRightInd/>
        <w:spacing w:before="110" w:line="232" w:lineRule="exact"/>
        <w:ind w:left="864" w:right="216" w:hanging="720"/>
        <w:jc w:val="both"/>
        <w:textAlignment w:val="baseline"/>
        <w:rPr>
          <w:rFonts w:ascii="Arial" w:hAnsi="Arial" w:cs="Arial"/>
        </w:rPr>
      </w:pPr>
      <w:r>
        <w:rPr>
          <w:rFonts w:ascii="Arial" w:hAnsi="Arial" w:cs="Arial"/>
        </w:rPr>
        <w:t xml:space="preserve">5.6.2 The TO(s) shall provide on a quarterly basis (or other timetable as agreed between the TO(s) and </w:t>
      </w:r>
      <w:r w:rsidR="00D70C4B">
        <w:rPr>
          <w:rFonts w:ascii="Arial" w:hAnsi="Arial" w:cs="Arial"/>
        </w:rPr>
        <w:t xml:space="preserve">The </w:t>
      </w:r>
      <w:r w:rsidR="00AB10D8">
        <w:rPr>
          <w:rFonts w:ascii="Arial" w:hAnsi="Arial" w:cs="Arial"/>
        </w:rPr>
        <w:t>Company)</w:t>
      </w:r>
      <w:r>
        <w:rPr>
          <w:rFonts w:ascii="Arial" w:hAnsi="Arial" w:cs="Arial"/>
        </w:rPr>
        <w:t xml:space="preserve"> reports in the format laid out in Appendix A: Quarterly Reporting Pro Forma (or other format as agreed between the relevant TO and </w:t>
      </w:r>
      <w:r w:rsidR="00D70C4B">
        <w:rPr>
          <w:rFonts w:ascii="Arial" w:hAnsi="Arial" w:cs="Arial"/>
        </w:rPr>
        <w:t>The Company</w:t>
      </w:r>
      <w:r>
        <w:rPr>
          <w:rFonts w:ascii="Arial" w:hAnsi="Arial" w:cs="Arial"/>
        </w:rPr>
        <w:t xml:space="preserve"> ). The dates for submission of these reports shall be included in the Detailed TO Construction Programme, and shall be no later than[7] Business Days before the end of that Calendar Quarter (or other time as agreed between the TO(s) and </w:t>
      </w:r>
      <w:r w:rsidR="00D70C4B">
        <w:rPr>
          <w:rFonts w:ascii="Arial" w:hAnsi="Arial" w:cs="Arial"/>
        </w:rPr>
        <w:t>The Company</w:t>
      </w:r>
      <w:r>
        <w:rPr>
          <w:rFonts w:ascii="Arial" w:hAnsi="Arial" w:cs="Arial"/>
        </w:rPr>
        <w:t xml:space="preserve"> ).</w:t>
      </w:r>
    </w:p>
    <w:p w14:paraId="434FE56C" w14:textId="2C4A7C34" w:rsidR="00F13DB6" w:rsidRDefault="00367237">
      <w:pPr>
        <w:kinsoku w:val="0"/>
        <w:overflowPunct w:val="0"/>
        <w:autoSpaceDE/>
        <w:autoSpaceDN/>
        <w:adjustRightInd/>
        <w:spacing w:before="117" w:line="232" w:lineRule="exact"/>
        <w:ind w:left="864" w:right="216" w:hanging="720"/>
        <w:jc w:val="both"/>
        <w:textAlignment w:val="baseline"/>
        <w:rPr>
          <w:rFonts w:ascii="Arial" w:hAnsi="Arial" w:cs="Arial"/>
        </w:rPr>
      </w:pPr>
      <w:r>
        <w:rPr>
          <w:rFonts w:ascii="Arial" w:hAnsi="Arial" w:cs="Arial"/>
        </w:rPr>
        <w:t xml:space="preserve">5.6.3 </w:t>
      </w:r>
      <w:r w:rsidR="00D70C4B">
        <w:rPr>
          <w:rFonts w:ascii="Arial" w:hAnsi="Arial" w:cs="Arial"/>
        </w:rPr>
        <w:t>The Company</w:t>
      </w:r>
      <w:r>
        <w:rPr>
          <w:rFonts w:ascii="Arial" w:hAnsi="Arial" w:cs="Arial"/>
        </w:rPr>
        <w:t xml:space="preserve"> and the TO(s) shall, unless otherwise agreed, each provide representation at site meetings to be held on dates set out in the Detailed TO Construction Programme.</w:t>
      </w:r>
    </w:p>
    <w:p w14:paraId="6B2137AC" w14:textId="77777777" w:rsidR="00F13DB6" w:rsidRDefault="00367237">
      <w:pPr>
        <w:kinsoku w:val="0"/>
        <w:overflowPunct w:val="0"/>
        <w:autoSpaceDE/>
        <w:autoSpaceDN/>
        <w:adjustRightInd/>
        <w:spacing w:before="112" w:line="232" w:lineRule="exact"/>
        <w:ind w:left="864" w:right="216" w:hanging="720"/>
        <w:jc w:val="both"/>
        <w:textAlignment w:val="baseline"/>
        <w:rPr>
          <w:rFonts w:ascii="Arial" w:hAnsi="Arial" w:cs="Arial"/>
        </w:rPr>
      </w:pPr>
      <w:r>
        <w:rPr>
          <w:rFonts w:ascii="Arial" w:hAnsi="Arial" w:cs="Arial"/>
        </w:rPr>
        <w:t>5.6.4 When considering the scheduling of meetings, the provision of data and/or the timetable for providing reports, due regard must be given to any confidentiality restrictions laid out in the STC.</w:t>
      </w:r>
    </w:p>
    <w:p w14:paraId="7461C0B6" w14:textId="77777777" w:rsidR="00F13DB6" w:rsidRDefault="00367237">
      <w:pPr>
        <w:tabs>
          <w:tab w:val="left" w:pos="1008"/>
        </w:tabs>
        <w:kinsoku w:val="0"/>
        <w:overflowPunct w:val="0"/>
        <w:autoSpaceDE/>
        <w:autoSpaceDN/>
        <w:adjustRightInd/>
        <w:spacing w:before="124" w:line="277"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5.7</w:t>
      </w:r>
      <w:r>
        <w:rPr>
          <w:rFonts w:ascii="Arial" w:hAnsi="Arial" w:cs="Arial"/>
          <w:b/>
          <w:bCs/>
          <w:i/>
          <w:iCs/>
          <w:spacing w:val="-1"/>
          <w:sz w:val="24"/>
          <w:szCs w:val="24"/>
        </w:rPr>
        <w:tab/>
        <w:t>TO Final Sums Reporting</w:t>
      </w:r>
    </w:p>
    <w:p w14:paraId="652AF070" w14:textId="77777777" w:rsidR="00F13DB6" w:rsidRDefault="00367237">
      <w:pPr>
        <w:tabs>
          <w:tab w:val="left" w:pos="1008"/>
        </w:tabs>
        <w:kinsoku w:val="0"/>
        <w:overflowPunct w:val="0"/>
        <w:autoSpaceDE/>
        <w:autoSpaceDN/>
        <w:adjustRightInd/>
        <w:spacing w:before="111" w:line="232" w:lineRule="exact"/>
        <w:ind w:left="144"/>
        <w:textAlignment w:val="baseline"/>
        <w:rPr>
          <w:rFonts w:ascii="Arial" w:hAnsi="Arial" w:cs="Arial"/>
          <w:spacing w:val="4"/>
        </w:rPr>
      </w:pPr>
      <w:r>
        <w:rPr>
          <w:rFonts w:ascii="Arial" w:hAnsi="Arial" w:cs="Arial"/>
          <w:spacing w:val="4"/>
        </w:rPr>
        <w:t>5.7.1</w:t>
      </w:r>
      <w:r>
        <w:rPr>
          <w:rFonts w:ascii="Arial" w:hAnsi="Arial" w:cs="Arial"/>
          <w:spacing w:val="4"/>
        </w:rPr>
        <w:tab/>
        <w:t>The TO(s) shall provide TO Final Sums reporting in the format set out in Appendix B, in</w:t>
      </w:r>
    </w:p>
    <w:p w14:paraId="3B56EF4D" w14:textId="1C8BF099" w:rsidR="00F13DB6" w:rsidRDefault="00367237">
      <w:pPr>
        <w:kinsoku w:val="0"/>
        <w:overflowPunct w:val="0"/>
        <w:autoSpaceDE/>
        <w:autoSpaceDN/>
        <w:adjustRightInd/>
        <w:spacing w:before="3" w:line="232" w:lineRule="exact"/>
        <w:ind w:left="864"/>
        <w:textAlignment w:val="baseline"/>
        <w:rPr>
          <w:rFonts w:ascii="Arial" w:hAnsi="Arial" w:cs="Arial"/>
        </w:rPr>
      </w:pPr>
      <w:r>
        <w:rPr>
          <w:rFonts w:ascii="Arial" w:hAnsi="Arial" w:cs="Arial"/>
        </w:rPr>
        <w:t>accordance with the terms of the TO Construction Agreement.</w:t>
      </w:r>
      <w:ins w:id="0" w:author="Paul Mott [NESO]" w:date="2025-09-04T17:39:00Z" w16du:dateUtc="2025-09-04T16:39:00Z">
        <w:r w:rsidR="00EA5176">
          <w:rPr>
            <w:rFonts w:ascii="Arial" w:hAnsi="Arial" w:cs="Arial"/>
          </w:rPr>
          <w:t xml:space="preserve"> Appendix B also requires </w:t>
        </w:r>
        <w:r w:rsidR="00D3411B">
          <w:rPr>
            <w:rFonts w:ascii="Arial" w:hAnsi="Arial" w:cs="Arial"/>
          </w:rPr>
          <w:t xml:space="preserve">The Company to provide certain information to </w:t>
        </w:r>
      </w:ins>
      <w:ins w:id="1" w:author="Paul Mott [NESO]" w:date="2025-09-04T17:40:00Z" w16du:dateUtc="2025-09-04T16:40:00Z">
        <w:r w:rsidR="00D3411B">
          <w:rPr>
            <w:rFonts w:ascii="Arial" w:hAnsi="Arial" w:cs="Arial"/>
          </w:rPr>
          <w:t xml:space="preserve">the </w:t>
        </w:r>
      </w:ins>
      <w:ins w:id="2" w:author="Paul Mott [NESO]" w:date="2025-09-04T17:39:00Z" w16du:dateUtc="2025-09-04T16:39:00Z">
        <w:r w:rsidR="00D3411B">
          <w:rPr>
            <w:rFonts w:ascii="Arial" w:hAnsi="Arial" w:cs="Arial"/>
          </w:rPr>
          <w:t>TO</w:t>
        </w:r>
      </w:ins>
      <w:ins w:id="3" w:author="Paul Mott [NESO]" w:date="2025-09-04T17:40:00Z" w16du:dateUtc="2025-09-04T16:40:00Z">
        <w:r w:rsidR="00D3411B">
          <w:rPr>
            <w:rFonts w:ascii="Arial" w:hAnsi="Arial" w:cs="Arial"/>
          </w:rPr>
          <w:t>(</w:t>
        </w:r>
      </w:ins>
      <w:ins w:id="4" w:author="Paul Mott [NESO]" w:date="2025-09-04T17:39:00Z" w16du:dateUtc="2025-09-04T16:39:00Z">
        <w:r w:rsidR="00D3411B">
          <w:rPr>
            <w:rFonts w:ascii="Arial" w:hAnsi="Arial" w:cs="Arial"/>
          </w:rPr>
          <w:t>s</w:t>
        </w:r>
      </w:ins>
      <w:ins w:id="5" w:author="Paul Mott [NESO]" w:date="2025-09-04T17:40:00Z" w16du:dateUtc="2025-09-04T16:40:00Z">
        <w:r w:rsidR="00D3411B">
          <w:rPr>
            <w:rFonts w:ascii="Arial" w:hAnsi="Arial" w:cs="Arial"/>
          </w:rPr>
          <w:t>)</w:t>
        </w:r>
      </w:ins>
      <w:ins w:id="6" w:author="Paul Mott [NESO]" w:date="2025-09-04T17:39:00Z" w16du:dateUtc="2025-09-04T16:39:00Z">
        <w:r w:rsidR="00D3411B">
          <w:rPr>
            <w:rFonts w:ascii="Arial" w:hAnsi="Arial" w:cs="Arial"/>
          </w:rPr>
          <w:t>.</w:t>
        </w:r>
      </w:ins>
      <w:ins w:id="7" w:author="Paul Mott [NESO]" w:date="2025-09-04T17:40:00Z" w16du:dateUtc="2025-09-04T16:40:00Z">
        <w:r w:rsidR="00D3411B">
          <w:rPr>
            <w:rFonts w:ascii="Arial" w:hAnsi="Arial" w:cs="Arial"/>
          </w:rPr>
          <w:t xml:space="preserve"> </w:t>
        </w:r>
      </w:ins>
      <w:ins w:id="8" w:author="Paul Mott [NESO]" w:date="2025-09-04T17:39:00Z" w16du:dateUtc="2025-09-04T16:39:00Z">
        <w:r w:rsidR="00D3411B">
          <w:rPr>
            <w:rFonts w:ascii="Arial" w:hAnsi="Arial" w:cs="Arial"/>
          </w:rPr>
          <w:t xml:space="preserve"> </w:t>
        </w:r>
      </w:ins>
    </w:p>
    <w:p w14:paraId="1127250F" w14:textId="77777777" w:rsidR="00F13DB6" w:rsidRDefault="00367237">
      <w:pPr>
        <w:tabs>
          <w:tab w:val="left" w:pos="1008"/>
        </w:tabs>
        <w:kinsoku w:val="0"/>
        <w:overflowPunct w:val="0"/>
        <w:autoSpaceDE/>
        <w:autoSpaceDN/>
        <w:adjustRightInd/>
        <w:spacing w:before="119" w:line="277"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5.8</w:t>
      </w:r>
      <w:r>
        <w:rPr>
          <w:rFonts w:ascii="Arial" w:hAnsi="Arial" w:cs="Arial"/>
          <w:b/>
          <w:bCs/>
          <w:i/>
          <w:iCs/>
          <w:spacing w:val="-1"/>
          <w:sz w:val="24"/>
          <w:szCs w:val="24"/>
        </w:rPr>
        <w:tab/>
        <w:t>Complete construction works</w:t>
      </w:r>
    </w:p>
    <w:p w14:paraId="25C559E3" w14:textId="77777777" w:rsidR="00F13DB6" w:rsidRDefault="00367237">
      <w:pPr>
        <w:kinsoku w:val="0"/>
        <w:overflowPunct w:val="0"/>
        <w:autoSpaceDE/>
        <w:autoSpaceDN/>
        <w:adjustRightInd/>
        <w:spacing w:before="120" w:line="232" w:lineRule="exact"/>
        <w:ind w:left="864" w:right="216" w:hanging="720"/>
        <w:jc w:val="both"/>
        <w:textAlignment w:val="baseline"/>
        <w:rPr>
          <w:rFonts w:ascii="Arial" w:hAnsi="Arial" w:cs="Arial"/>
        </w:rPr>
      </w:pPr>
      <w:r>
        <w:rPr>
          <w:rFonts w:ascii="Arial" w:hAnsi="Arial" w:cs="Arial"/>
        </w:rPr>
        <w:t>5.8.1 Each TO shall complete the works in accordance with the Detailed TO Construction Programme and the Stage-by-Stage Document.</w:t>
      </w:r>
    </w:p>
    <w:p w14:paraId="1F161E1A" w14:textId="77777777" w:rsidR="00F13DB6" w:rsidRDefault="00367237">
      <w:pPr>
        <w:kinsoku w:val="0"/>
        <w:overflowPunct w:val="0"/>
        <w:autoSpaceDE/>
        <w:autoSpaceDN/>
        <w:adjustRightInd/>
        <w:spacing w:before="108" w:line="232" w:lineRule="exact"/>
        <w:ind w:left="864" w:right="216" w:hanging="720"/>
        <w:jc w:val="both"/>
        <w:textAlignment w:val="baseline"/>
        <w:rPr>
          <w:rFonts w:ascii="Arial" w:hAnsi="Arial" w:cs="Arial"/>
          <w:spacing w:val="-3"/>
        </w:rPr>
      </w:pPr>
      <w:r>
        <w:rPr>
          <w:rFonts w:ascii="Arial" w:hAnsi="Arial" w:cs="Arial"/>
          <w:spacing w:val="-3"/>
        </w:rPr>
        <w:t>5.8.2 Where it is recognised, at any stage during the works, by the Joint Project Parties, that the timetable for the completion of the works contained within the Stage-by-Stage Document may no longer be feasible, then the Detailed TO Construction Programme shall be reassessed by the Joint Project Parties and re-issued by the TO(s), along with an updated Stage-by-Stage document, if appropriate.</w:t>
      </w:r>
    </w:p>
    <w:p w14:paraId="2E8D8D9C" w14:textId="77777777" w:rsidR="00F13DB6" w:rsidRDefault="00F13DB6">
      <w:pPr>
        <w:widowControl/>
        <w:rPr>
          <w:sz w:val="24"/>
          <w:szCs w:val="24"/>
        </w:rPr>
        <w:sectPr w:rsidR="00F13DB6">
          <w:pgSz w:w="11904" w:h="16843"/>
          <w:pgMar w:top="800" w:right="903" w:bottom="1069" w:left="1205" w:header="720" w:footer="720" w:gutter="0"/>
          <w:cols w:space="720"/>
          <w:noEndnote/>
        </w:sectPr>
      </w:pPr>
    </w:p>
    <w:p w14:paraId="077E5C10" w14:textId="2DD95535" w:rsidR="00F13DB6" w:rsidRDefault="00F13DB6">
      <w:pPr>
        <w:kinsoku w:val="0"/>
        <w:overflowPunct w:val="0"/>
        <w:autoSpaceDE/>
        <w:autoSpaceDN/>
        <w:adjustRightInd/>
        <w:textAlignment w:val="baseline"/>
        <w:rPr>
          <w:sz w:val="24"/>
          <w:szCs w:val="24"/>
        </w:rPr>
      </w:pPr>
    </w:p>
    <w:p w14:paraId="159E82BE" w14:textId="77777777" w:rsidR="00F13DB6" w:rsidRDefault="00F13DB6">
      <w:pPr>
        <w:widowControl/>
        <w:rPr>
          <w:sz w:val="24"/>
          <w:szCs w:val="24"/>
        </w:rPr>
        <w:sectPr w:rsidR="00F13DB6">
          <w:type w:val="continuous"/>
          <w:pgSz w:w="11904" w:h="16843"/>
          <w:pgMar w:top="800" w:right="903" w:bottom="1069" w:left="1205" w:header="720" w:footer="720" w:gutter="0"/>
          <w:cols w:space="720"/>
          <w:noEndnote/>
        </w:sectPr>
      </w:pPr>
    </w:p>
    <w:p w14:paraId="168EC5B2" w14:textId="77777777" w:rsidR="00F13DB6" w:rsidRDefault="00367237">
      <w:pPr>
        <w:tabs>
          <w:tab w:val="left" w:pos="936"/>
        </w:tabs>
        <w:kinsoku w:val="0"/>
        <w:overflowPunct w:val="0"/>
        <w:autoSpaceDE/>
        <w:autoSpaceDN/>
        <w:adjustRightInd/>
        <w:spacing w:before="289" w:line="328" w:lineRule="exact"/>
        <w:ind w:left="72"/>
        <w:textAlignment w:val="baseline"/>
        <w:rPr>
          <w:rFonts w:ascii="Arial" w:hAnsi="Arial" w:cs="Arial"/>
          <w:b/>
          <w:bCs/>
          <w:sz w:val="28"/>
          <w:szCs w:val="28"/>
        </w:rPr>
      </w:pPr>
      <w:r>
        <w:rPr>
          <w:rFonts w:ascii="Arial" w:hAnsi="Arial" w:cs="Arial"/>
          <w:b/>
          <w:bCs/>
          <w:sz w:val="28"/>
          <w:szCs w:val="28"/>
        </w:rPr>
        <w:lastRenderedPageBreak/>
        <w:t>6</w:t>
      </w:r>
      <w:r>
        <w:rPr>
          <w:rFonts w:ascii="Arial" w:hAnsi="Arial" w:cs="Arial"/>
          <w:b/>
          <w:bCs/>
          <w:sz w:val="28"/>
          <w:szCs w:val="28"/>
        </w:rPr>
        <w:tab/>
        <w:t>Investment Planning Construction Programme</w:t>
      </w:r>
    </w:p>
    <w:p w14:paraId="7E42FF39" w14:textId="77777777" w:rsidR="00F13DB6" w:rsidRDefault="00367237">
      <w:pPr>
        <w:kinsoku w:val="0"/>
        <w:overflowPunct w:val="0"/>
        <w:autoSpaceDE/>
        <w:autoSpaceDN/>
        <w:adjustRightInd/>
        <w:spacing w:before="107" w:line="280" w:lineRule="exact"/>
        <w:ind w:left="72"/>
        <w:textAlignment w:val="baseline"/>
        <w:rPr>
          <w:rFonts w:ascii="Arial" w:hAnsi="Arial" w:cs="Arial"/>
          <w:b/>
          <w:bCs/>
          <w:i/>
          <w:iCs/>
          <w:spacing w:val="21"/>
          <w:sz w:val="24"/>
          <w:szCs w:val="24"/>
        </w:rPr>
      </w:pPr>
      <w:r>
        <w:rPr>
          <w:rFonts w:ascii="Arial" w:hAnsi="Arial" w:cs="Arial"/>
          <w:b/>
          <w:bCs/>
          <w:i/>
          <w:iCs/>
          <w:spacing w:val="21"/>
          <w:sz w:val="24"/>
          <w:szCs w:val="24"/>
        </w:rPr>
        <w:t>6.1 Introduction</w:t>
      </w:r>
    </w:p>
    <w:p w14:paraId="6B462B6F" w14:textId="77777777" w:rsidR="00F13DB6" w:rsidRDefault="00367237">
      <w:pPr>
        <w:tabs>
          <w:tab w:val="left" w:pos="792"/>
        </w:tabs>
        <w:kinsoku w:val="0"/>
        <w:overflowPunct w:val="0"/>
        <w:autoSpaceDE/>
        <w:autoSpaceDN/>
        <w:adjustRightInd/>
        <w:spacing w:before="110" w:line="230" w:lineRule="exact"/>
        <w:ind w:left="72"/>
        <w:textAlignment w:val="baseline"/>
        <w:rPr>
          <w:rFonts w:ascii="Arial" w:hAnsi="Arial" w:cs="Arial"/>
        </w:rPr>
      </w:pPr>
      <w:r>
        <w:rPr>
          <w:rFonts w:ascii="Arial" w:hAnsi="Arial" w:cs="Arial"/>
        </w:rPr>
        <w:t>6.1.1</w:t>
      </w:r>
      <w:r>
        <w:rPr>
          <w:rFonts w:ascii="Arial" w:hAnsi="Arial" w:cs="Arial"/>
        </w:rPr>
        <w:tab/>
        <w:t>The Infrastructure Construction Project includes the following stages:</w:t>
      </w:r>
    </w:p>
    <w:p w14:paraId="7DFD39BB" w14:textId="77777777" w:rsidR="00F13DB6" w:rsidRDefault="00367237">
      <w:pPr>
        <w:numPr>
          <w:ilvl w:val="0"/>
          <w:numId w:val="8"/>
        </w:numPr>
        <w:kinsoku w:val="0"/>
        <w:overflowPunct w:val="0"/>
        <w:autoSpaceDE/>
        <w:autoSpaceDN/>
        <w:adjustRightInd/>
        <w:spacing w:before="115" w:line="250" w:lineRule="exact"/>
        <w:textAlignment w:val="baseline"/>
        <w:rPr>
          <w:rFonts w:ascii="Arial" w:hAnsi="Arial" w:cs="Arial"/>
        </w:rPr>
      </w:pPr>
      <w:r>
        <w:rPr>
          <w:rFonts w:ascii="Arial" w:hAnsi="Arial" w:cs="Arial"/>
        </w:rPr>
        <w:t>Commencement</w:t>
      </w:r>
    </w:p>
    <w:p w14:paraId="769CB73D" w14:textId="77777777" w:rsidR="00F13DB6" w:rsidRDefault="00367237">
      <w:pPr>
        <w:numPr>
          <w:ilvl w:val="0"/>
          <w:numId w:val="8"/>
        </w:numPr>
        <w:kinsoku w:val="0"/>
        <w:overflowPunct w:val="0"/>
        <w:autoSpaceDE/>
        <w:autoSpaceDN/>
        <w:adjustRightInd/>
        <w:spacing w:before="115" w:line="250" w:lineRule="exact"/>
        <w:textAlignment w:val="baseline"/>
        <w:rPr>
          <w:rFonts w:ascii="Arial" w:hAnsi="Arial" w:cs="Arial"/>
        </w:rPr>
      </w:pPr>
      <w:r>
        <w:rPr>
          <w:rFonts w:ascii="Arial" w:hAnsi="Arial" w:cs="Arial"/>
        </w:rPr>
        <w:t>preparation and consideration of TO Infrastructure Construction Programmes;</w:t>
      </w:r>
    </w:p>
    <w:p w14:paraId="752E862F" w14:textId="77777777" w:rsidR="00F13DB6" w:rsidRDefault="00367237">
      <w:pPr>
        <w:numPr>
          <w:ilvl w:val="0"/>
          <w:numId w:val="8"/>
        </w:numPr>
        <w:kinsoku w:val="0"/>
        <w:overflowPunct w:val="0"/>
        <w:autoSpaceDE/>
        <w:autoSpaceDN/>
        <w:adjustRightInd/>
        <w:spacing w:before="110" w:line="250" w:lineRule="exact"/>
        <w:textAlignment w:val="baseline"/>
        <w:rPr>
          <w:rFonts w:ascii="Arial" w:hAnsi="Arial" w:cs="Arial"/>
        </w:rPr>
      </w:pPr>
      <w:r>
        <w:rPr>
          <w:rFonts w:ascii="Arial" w:hAnsi="Arial" w:cs="Arial"/>
        </w:rPr>
        <w:t>applying for planning Consents;</w:t>
      </w:r>
    </w:p>
    <w:p w14:paraId="14DEAFFD" w14:textId="77777777" w:rsidR="00F13DB6" w:rsidRDefault="00367237">
      <w:pPr>
        <w:numPr>
          <w:ilvl w:val="0"/>
          <w:numId w:val="8"/>
        </w:numPr>
        <w:kinsoku w:val="0"/>
        <w:overflowPunct w:val="0"/>
        <w:autoSpaceDE/>
        <w:autoSpaceDN/>
        <w:adjustRightInd/>
        <w:spacing w:before="114" w:line="250" w:lineRule="exact"/>
        <w:textAlignment w:val="baseline"/>
        <w:rPr>
          <w:rFonts w:ascii="Arial" w:hAnsi="Arial" w:cs="Arial"/>
        </w:rPr>
      </w:pPr>
      <w:r>
        <w:rPr>
          <w:rFonts w:ascii="Arial" w:hAnsi="Arial" w:cs="Arial"/>
        </w:rPr>
        <w:t>preparation and consideration of Stage-by-Stage Documents;</w:t>
      </w:r>
    </w:p>
    <w:p w14:paraId="3E123A94" w14:textId="77777777" w:rsidR="00F13DB6" w:rsidRDefault="00367237">
      <w:pPr>
        <w:numPr>
          <w:ilvl w:val="0"/>
          <w:numId w:val="8"/>
        </w:numPr>
        <w:kinsoku w:val="0"/>
        <w:overflowPunct w:val="0"/>
        <w:autoSpaceDE/>
        <w:autoSpaceDN/>
        <w:adjustRightInd/>
        <w:spacing w:before="110" w:line="250" w:lineRule="exact"/>
        <w:textAlignment w:val="baseline"/>
        <w:rPr>
          <w:rFonts w:ascii="Arial" w:hAnsi="Arial" w:cs="Arial"/>
          <w:spacing w:val="-1"/>
        </w:rPr>
      </w:pPr>
      <w:r>
        <w:rPr>
          <w:rFonts w:ascii="Arial" w:hAnsi="Arial" w:cs="Arial"/>
          <w:spacing w:val="-1"/>
        </w:rPr>
        <w:t>provision of drawings;</w:t>
      </w:r>
    </w:p>
    <w:p w14:paraId="5C5E060C" w14:textId="77777777" w:rsidR="00F13DB6" w:rsidRDefault="00367237">
      <w:pPr>
        <w:numPr>
          <w:ilvl w:val="0"/>
          <w:numId w:val="8"/>
        </w:numPr>
        <w:kinsoku w:val="0"/>
        <w:overflowPunct w:val="0"/>
        <w:autoSpaceDE/>
        <w:autoSpaceDN/>
        <w:adjustRightInd/>
        <w:spacing w:before="115" w:line="250" w:lineRule="exact"/>
        <w:textAlignment w:val="baseline"/>
        <w:rPr>
          <w:rFonts w:ascii="Arial" w:hAnsi="Arial" w:cs="Arial"/>
          <w:spacing w:val="-1"/>
        </w:rPr>
      </w:pPr>
      <w:r>
        <w:rPr>
          <w:rFonts w:ascii="Arial" w:hAnsi="Arial" w:cs="Arial"/>
          <w:spacing w:val="-1"/>
        </w:rPr>
        <w:t>information exchange; and</w:t>
      </w:r>
    </w:p>
    <w:p w14:paraId="1E1AE2BD" w14:textId="77777777" w:rsidR="00F13DB6" w:rsidRDefault="00367237">
      <w:pPr>
        <w:numPr>
          <w:ilvl w:val="0"/>
          <w:numId w:val="8"/>
        </w:numPr>
        <w:kinsoku w:val="0"/>
        <w:overflowPunct w:val="0"/>
        <w:autoSpaceDE/>
        <w:autoSpaceDN/>
        <w:adjustRightInd/>
        <w:spacing w:before="115" w:line="250" w:lineRule="exact"/>
        <w:textAlignment w:val="baseline"/>
        <w:rPr>
          <w:rFonts w:ascii="Arial" w:hAnsi="Arial" w:cs="Arial"/>
          <w:spacing w:val="-2"/>
        </w:rPr>
      </w:pPr>
      <w:r>
        <w:rPr>
          <w:rFonts w:ascii="Arial" w:hAnsi="Arial" w:cs="Arial"/>
          <w:spacing w:val="-2"/>
        </w:rPr>
        <w:t>completion.</w:t>
      </w:r>
    </w:p>
    <w:p w14:paraId="0879211D" w14:textId="77777777" w:rsidR="00F13DB6" w:rsidRDefault="00367237">
      <w:pPr>
        <w:kinsoku w:val="0"/>
        <w:overflowPunct w:val="0"/>
        <w:autoSpaceDE/>
        <w:autoSpaceDN/>
        <w:adjustRightInd/>
        <w:spacing w:before="127" w:line="228" w:lineRule="exact"/>
        <w:ind w:left="72" w:right="144"/>
        <w:textAlignment w:val="baseline"/>
        <w:rPr>
          <w:rFonts w:ascii="Arial" w:hAnsi="Arial" w:cs="Arial"/>
        </w:rPr>
      </w:pPr>
      <w:r>
        <w:rPr>
          <w:rFonts w:ascii="Arial" w:hAnsi="Arial" w:cs="Arial"/>
        </w:rPr>
        <w:t>6.1.2 As soon as reasonably practicable following detailed option development within Investment Planning STCP16-1, the relevant TO will arrange the Initial Project Meeting. The objective of the Initial Project Meeting shall be:</w:t>
      </w:r>
    </w:p>
    <w:p w14:paraId="29F80EB5" w14:textId="77777777" w:rsidR="00F13DB6" w:rsidRDefault="00367237">
      <w:pPr>
        <w:numPr>
          <w:ilvl w:val="0"/>
          <w:numId w:val="8"/>
        </w:numPr>
        <w:kinsoku w:val="0"/>
        <w:overflowPunct w:val="0"/>
        <w:autoSpaceDE/>
        <w:autoSpaceDN/>
        <w:adjustRightInd/>
        <w:spacing w:before="115" w:line="250" w:lineRule="exact"/>
        <w:textAlignment w:val="baseline"/>
        <w:rPr>
          <w:rFonts w:ascii="Arial" w:hAnsi="Arial" w:cs="Arial"/>
        </w:rPr>
      </w:pPr>
      <w:r>
        <w:rPr>
          <w:rFonts w:ascii="Arial" w:hAnsi="Arial" w:cs="Arial"/>
        </w:rPr>
        <w:t>to perform a high-level review of the Infrastructure Construction Project;</w:t>
      </w:r>
    </w:p>
    <w:p w14:paraId="2C58FFEF" w14:textId="77777777" w:rsidR="00F13DB6" w:rsidRDefault="00367237">
      <w:pPr>
        <w:numPr>
          <w:ilvl w:val="0"/>
          <w:numId w:val="8"/>
        </w:numPr>
        <w:kinsoku w:val="0"/>
        <w:overflowPunct w:val="0"/>
        <w:autoSpaceDE/>
        <w:autoSpaceDN/>
        <w:adjustRightInd/>
        <w:spacing w:before="135" w:line="230" w:lineRule="exact"/>
        <w:ind w:right="936"/>
        <w:textAlignment w:val="baseline"/>
        <w:rPr>
          <w:rFonts w:ascii="Arial" w:hAnsi="Arial" w:cs="Arial"/>
        </w:rPr>
      </w:pPr>
      <w:r>
        <w:rPr>
          <w:rFonts w:ascii="Arial" w:hAnsi="Arial" w:cs="Arial"/>
        </w:rPr>
        <w:t>to develop a timetable for the production of a detailed TO Infrastructure Construction Programme; and</w:t>
      </w:r>
    </w:p>
    <w:p w14:paraId="6D5F46EB" w14:textId="77777777" w:rsidR="00F13DB6" w:rsidRDefault="00367237">
      <w:pPr>
        <w:numPr>
          <w:ilvl w:val="0"/>
          <w:numId w:val="8"/>
        </w:numPr>
        <w:kinsoku w:val="0"/>
        <w:overflowPunct w:val="0"/>
        <w:autoSpaceDE/>
        <w:autoSpaceDN/>
        <w:adjustRightInd/>
        <w:spacing w:before="105" w:line="250" w:lineRule="exact"/>
        <w:textAlignment w:val="baseline"/>
        <w:rPr>
          <w:rFonts w:ascii="Arial" w:hAnsi="Arial" w:cs="Arial"/>
        </w:rPr>
      </w:pPr>
      <w:r>
        <w:rPr>
          <w:rFonts w:ascii="Arial" w:hAnsi="Arial" w:cs="Arial"/>
        </w:rPr>
        <w:t>to discuss indicative Outage requirements.</w:t>
      </w:r>
    </w:p>
    <w:p w14:paraId="7B309011" w14:textId="77777777" w:rsidR="00F13DB6" w:rsidRDefault="00367237">
      <w:pPr>
        <w:tabs>
          <w:tab w:val="left" w:pos="936"/>
        </w:tabs>
        <w:kinsoku w:val="0"/>
        <w:overflowPunct w:val="0"/>
        <w:autoSpaceDE/>
        <w:autoSpaceDN/>
        <w:adjustRightInd/>
        <w:spacing w:before="134" w:line="280" w:lineRule="exact"/>
        <w:ind w:left="72"/>
        <w:textAlignment w:val="baseline"/>
        <w:rPr>
          <w:rFonts w:ascii="Arial" w:hAnsi="Arial" w:cs="Arial"/>
          <w:b/>
          <w:bCs/>
          <w:i/>
          <w:iCs/>
          <w:sz w:val="24"/>
          <w:szCs w:val="24"/>
        </w:rPr>
      </w:pPr>
      <w:r>
        <w:rPr>
          <w:rFonts w:ascii="Arial" w:hAnsi="Arial" w:cs="Arial"/>
          <w:b/>
          <w:bCs/>
          <w:i/>
          <w:iCs/>
          <w:sz w:val="24"/>
          <w:szCs w:val="24"/>
        </w:rPr>
        <w:t>6.2</w:t>
      </w:r>
      <w:r>
        <w:rPr>
          <w:rFonts w:ascii="Arial" w:hAnsi="Arial" w:cs="Arial"/>
          <w:b/>
          <w:bCs/>
          <w:i/>
          <w:iCs/>
          <w:sz w:val="24"/>
          <w:szCs w:val="24"/>
        </w:rPr>
        <w:tab/>
        <w:t>TO Infrastructure Construction Programme</w:t>
      </w:r>
    </w:p>
    <w:p w14:paraId="1113CF32" w14:textId="408B9528" w:rsidR="00F13DB6" w:rsidRDefault="00367237">
      <w:pPr>
        <w:kinsoku w:val="0"/>
        <w:overflowPunct w:val="0"/>
        <w:autoSpaceDE/>
        <w:autoSpaceDN/>
        <w:adjustRightInd/>
        <w:spacing w:before="106" w:line="230" w:lineRule="exact"/>
        <w:ind w:left="72" w:right="288"/>
        <w:textAlignment w:val="baseline"/>
        <w:rPr>
          <w:rFonts w:ascii="Arial" w:hAnsi="Arial" w:cs="Arial"/>
        </w:rPr>
      </w:pPr>
      <w:r>
        <w:rPr>
          <w:rFonts w:ascii="Arial" w:hAnsi="Arial" w:cs="Arial"/>
        </w:rPr>
        <w:t xml:space="preserve">6.2.1 The relevant TO shall prepare a TO Infrastructure Construction Programme in accordance with the timetable agreed at the Initial Project Meeting and shall supply a copy of the TO Infrastructure Construction Programme to </w:t>
      </w:r>
      <w:r w:rsidR="00D70C4B">
        <w:rPr>
          <w:rFonts w:ascii="Arial" w:hAnsi="Arial" w:cs="Arial"/>
        </w:rPr>
        <w:t>The Company</w:t>
      </w:r>
      <w:r>
        <w:rPr>
          <w:rFonts w:ascii="Arial" w:hAnsi="Arial" w:cs="Arial"/>
        </w:rPr>
        <w:t>.</w:t>
      </w:r>
    </w:p>
    <w:p w14:paraId="40005DBF" w14:textId="77777777" w:rsidR="00F13DB6" w:rsidRDefault="00367237">
      <w:pPr>
        <w:kinsoku w:val="0"/>
        <w:overflowPunct w:val="0"/>
        <w:autoSpaceDE/>
        <w:autoSpaceDN/>
        <w:adjustRightInd/>
        <w:spacing w:before="125" w:line="230" w:lineRule="exact"/>
        <w:ind w:left="72"/>
        <w:textAlignment w:val="baseline"/>
        <w:rPr>
          <w:rFonts w:ascii="Arial" w:hAnsi="Arial" w:cs="Arial"/>
          <w:spacing w:val="1"/>
        </w:rPr>
      </w:pPr>
      <w:r>
        <w:rPr>
          <w:rFonts w:ascii="Arial" w:hAnsi="Arial" w:cs="Arial"/>
          <w:spacing w:val="1"/>
        </w:rPr>
        <w:t>6.2.2 The TO Infrastructure Construction Programme shall contain, where applicable:</w:t>
      </w:r>
    </w:p>
    <w:p w14:paraId="69194525" w14:textId="77777777" w:rsidR="00F13DB6" w:rsidRDefault="00367237">
      <w:pPr>
        <w:numPr>
          <w:ilvl w:val="0"/>
          <w:numId w:val="8"/>
        </w:numPr>
        <w:kinsoku w:val="0"/>
        <w:overflowPunct w:val="0"/>
        <w:autoSpaceDE/>
        <w:autoSpaceDN/>
        <w:adjustRightInd/>
        <w:spacing w:before="105" w:line="250" w:lineRule="exact"/>
        <w:textAlignment w:val="baseline"/>
        <w:rPr>
          <w:rFonts w:ascii="Arial" w:hAnsi="Arial" w:cs="Arial"/>
        </w:rPr>
      </w:pPr>
      <w:r>
        <w:rPr>
          <w:rFonts w:ascii="Arial" w:hAnsi="Arial" w:cs="Arial"/>
        </w:rPr>
        <w:t>planning permission application dates;</w:t>
      </w:r>
    </w:p>
    <w:p w14:paraId="097E97B4" w14:textId="77777777" w:rsidR="00F13DB6" w:rsidRDefault="00367237">
      <w:pPr>
        <w:numPr>
          <w:ilvl w:val="0"/>
          <w:numId w:val="8"/>
        </w:numPr>
        <w:kinsoku w:val="0"/>
        <w:overflowPunct w:val="0"/>
        <w:autoSpaceDE/>
        <w:autoSpaceDN/>
        <w:adjustRightInd/>
        <w:spacing w:before="120" w:line="250" w:lineRule="exact"/>
        <w:textAlignment w:val="baseline"/>
        <w:rPr>
          <w:rFonts w:ascii="Arial" w:hAnsi="Arial" w:cs="Arial"/>
        </w:rPr>
      </w:pPr>
      <w:r>
        <w:rPr>
          <w:rFonts w:ascii="Arial" w:hAnsi="Arial" w:cs="Arial"/>
        </w:rPr>
        <w:t>date for the provision of the Stage-by Stage Document</w:t>
      </w:r>
    </w:p>
    <w:p w14:paraId="588E8026" w14:textId="77777777" w:rsidR="00F13DB6" w:rsidRDefault="00367237">
      <w:pPr>
        <w:numPr>
          <w:ilvl w:val="0"/>
          <w:numId w:val="8"/>
        </w:numPr>
        <w:kinsoku w:val="0"/>
        <w:overflowPunct w:val="0"/>
        <w:autoSpaceDE/>
        <w:autoSpaceDN/>
        <w:adjustRightInd/>
        <w:spacing w:before="110" w:line="250" w:lineRule="exact"/>
        <w:textAlignment w:val="baseline"/>
        <w:rPr>
          <w:rFonts w:ascii="Arial" w:hAnsi="Arial" w:cs="Arial"/>
        </w:rPr>
      </w:pPr>
      <w:r>
        <w:rPr>
          <w:rFonts w:ascii="Arial" w:hAnsi="Arial" w:cs="Arial"/>
        </w:rPr>
        <w:t>dates by when Consents are required;</w:t>
      </w:r>
    </w:p>
    <w:p w14:paraId="6DD70EA3" w14:textId="77777777" w:rsidR="00F13DB6" w:rsidRDefault="00367237">
      <w:pPr>
        <w:numPr>
          <w:ilvl w:val="0"/>
          <w:numId w:val="8"/>
        </w:numPr>
        <w:kinsoku w:val="0"/>
        <w:overflowPunct w:val="0"/>
        <w:autoSpaceDE/>
        <w:autoSpaceDN/>
        <w:adjustRightInd/>
        <w:spacing w:before="115" w:line="250" w:lineRule="exact"/>
        <w:textAlignment w:val="baseline"/>
        <w:rPr>
          <w:rFonts w:ascii="Arial" w:hAnsi="Arial" w:cs="Arial"/>
        </w:rPr>
      </w:pPr>
      <w:r>
        <w:rPr>
          <w:rFonts w:ascii="Arial" w:hAnsi="Arial" w:cs="Arial"/>
        </w:rPr>
        <w:t>dates by when any leases or licenses are required;</w:t>
      </w:r>
    </w:p>
    <w:p w14:paraId="6E598570" w14:textId="45E5F733" w:rsidR="00F13DB6" w:rsidRDefault="00367237">
      <w:pPr>
        <w:numPr>
          <w:ilvl w:val="0"/>
          <w:numId w:val="8"/>
        </w:numPr>
        <w:kinsoku w:val="0"/>
        <w:overflowPunct w:val="0"/>
        <w:autoSpaceDE/>
        <w:autoSpaceDN/>
        <w:adjustRightInd/>
        <w:spacing w:before="115" w:line="250" w:lineRule="exact"/>
        <w:textAlignment w:val="baseline"/>
        <w:rPr>
          <w:rFonts w:ascii="Arial" w:hAnsi="Arial" w:cs="Arial"/>
        </w:rPr>
      </w:pPr>
      <w:r>
        <w:rPr>
          <w:rFonts w:ascii="Arial" w:hAnsi="Arial" w:cs="Arial"/>
        </w:rPr>
        <w:t xml:space="preserve">dates for provision of drawings to </w:t>
      </w:r>
      <w:r w:rsidR="00D70C4B">
        <w:rPr>
          <w:rFonts w:ascii="Arial" w:hAnsi="Arial" w:cs="Arial"/>
        </w:rPr>
        <w:t>The Company</w:t>
      </w:r>
      <w:r>
        <w:rPr>
          <w:rFonts w:ascii="Arial" w:hAnsi="Arial" w:cs="Arial"/>
        </w:rPr>
        <w:t xml:space="preserve"> ;</w:t>
      </w:r>
    </w:p>
    <w:p w14:paraId="7B610E33" w14:textId="77777777" w:rsidR="00F13DB6" w:rsidRDefault="00367237">
      <w:pPr>
        <w:numPr>
          <w:ilvl w:val="0"/>
          <w:numId w:val="8"/>
        </w:numPr>
        <w:kinsoku w:val="0"/>
        <w:overflowPunct w:val="0"/>
        <w:autoSpaceDE/>
        <w:autoSpaceDN/>
        <w:adjustRightInd/>
        <w:spacing w:before="110" w:line="250" w:lineRule="exact"/>
        <w:textAlignment w:val="baseline"/>
        <w:rPr>
          <w:rFonts w:ascii="Arial" w:hAnsi="Arial" w:cs="Arial"/>
          <w:spacing w:val="-3"/>
        </w:rPr>
      </w:pPr>
      <w:r>
        <w:rPr>
          <w:rFonts w:ascii="Arial" w:hAnsi="Arial" w:cs="Arial"/>
          <w:spacing w:val="-3"/>
        </w:rPr>
        <w:t>Stage Dates;</w:t>
      </w:r>
    </w:p>
    <w:p w14:paraId="556AA5C0" w14:textId="77777777" w:rsidR="00F13DB6" w:rsidRDefault="00367237">
      <w:pPr>
        <w:numPr>
          <w:ilvl w:val="0"/>
          <w:numId w:val="8"/>
        </w:numPr>
        <w:kinsoku w:val="0"/>
        <w:overflowPunct w:val="0"/>
        <w:autoSpaceDE/>
        <w:autoSpaceDN/>
        <w:adjustRightInd/>
        <w:spacing w:before="114" w:line="250" w:lineRule="exact"/>
        <w:textAlignment w:val="baseline"/>
        <w:rPr>
          <w:rFonts w:ascii="Arial" w:hAnsi="Arial" w:cs="Arial"/>
        </w:rPr>
      </w:pPr>
      <w:r>
        <w:rPr>
          <w:rFonts w:ascii="Arial" w:hAnsi="Arial" w:cs="Arial"/>
        </w:rPr>
        <w:t>Commissioning Programme Commencement Dates; and,</w:t>
      </w:r>
    </w:p>
    <w:p w14:paraId="77658DE3" w14:textId="77777777" w:rsidR="00F13DB6" w:rsidRDefault="00367237">
      <w:pPr>
        <w:numPr>
          <w:ilvl w:val="0"/>
          <w:numId w:val="8"/>
        </w:numPr>
        <w:kinsoku w:val="0"/>
        <w:overflowPunct w:val="0"/>
        <w:autoSpaceDE/>
        <w:autoSpaceDN/>
        <w:adjustRightInd/>
        <w:spacing w:before="110" w:line="250" w:lineRule="exact"/>
        <w:textAlignment w:val="baseline"/>
        <w:rPr>
          <w:rFonts w:ascii="Arial" w:hAnsi="Arial" w:cs="Arial"/>
          <w:spacing w:val="-1"/>
        </w:rPr>
      </w:pPr>
      <w:r>
        <w:rPr>
          <w:rFonts w:ascii="Arial" w:hAnsi="Arial" w:cs="Arial"/>
          <w:spacing w:val="-1"/>
        </w:rPr>
        <w:t>Completion Dates.</w:t>
      </w:r>
    </w:p>
    <w:p w14:paraId="0E014730" w14:textId="6B677CA2" w:rsidR="00F13DB6" w:rsidRDefault="00367237">
      <w:pPr>
        <w:kinsoku w:val="0"/>
        <w:overflowPunct w:val="0"/>
        <w:autoSpaceDE/>
        <w:autoSpaceDN/>
        <w:adjustRightInd/>
        <w:spacing w:before="132" w:line="228" w:lineRule="exact"/>
        <w:ind w:left="72" w:right="216"/>
        <w:textAlignment w:val="baseline"/>
        <w:rPr>
          <w:rFonts w:ascii="Arial" w:hAnsi="Arial" w:cs="Arial"/>
          <w:spacing w:val="-1"/>
        </w:rPr>
      </w:pPr>
      <w:r>
        <w:rPr>
          <w:rFonts w:ascii="Arial" w:hAnsi="Arial" w:cs="Arial"/>
          <w:spacing w:val="-1"/>
        </w:rPr>
        <w:t xml:space="preserve">6.2.3 The TO Infrastructure Construction Programme may be amended from time to time by the relevant TO and the TO shall supply upon reasonable request by </w:t>
      </w:r>
      <w:r w:rsidR="00D70C4B">
        <w:rPr>
          <w:rFonts w:ascii="Arial" w:hAnsi="Arial" w:cs="Arial"/>
          <w:spacing w:val="-1"/>
        </w:rPr>
        <w:t>The Company</w:t>
      </w:r>
      <w:r>
        <w:rPr>
          <w:rFonts w:ascii="Arial" w:hAnsi="Arial" w:cs="Arial"/>
          <w:spacing w:val="-1"/>
        </w:rPr>
        <w:t xml:space="preserve"> a copy of such amended TO Infrastructure Construction Programme(s). </w:t>
      </w:r>
      <w:r w:rsidR="00D70C4B">
        <w:rPr>
          <w:rFonts w:ascii="Arial" w:hAnsi="Arial" w:cs="Arial"/>
          <w:spacing w:val="-1"/>
        </w:rPr>
        <w:t>The Company</w:t>
      </w:r>
      <w:r>
        <w:rPr>
          <w:rFonts w:ascii="Arial" w:hAnsi="Arial" w:cs="Arial"/>
          <w:spacing w:val="-1"/>
        </w:rPr>
        <w:t xml:space="preserve"> may make such request at the Initial Project Meeting.</w:t>
      </w:r>
    </w:p>
    <w:p w14:paraId="6214AA84" w14:textId="6465DAE5" w:rsidR="00F13DB6" w:rsidRDefault="00367237">
      <w:pPr>
        <w:kinsoku w:val="0"/>
        <w:overflowPunct w:val="0"/>
        <w:autoSpaceDE/>
        <w:autoSpaceDN/>
        <w:adjustRightInd/>
        <w:spacing w:before="123" w:line="233" w:lineRule="exact"/>
        <w:ind w:left="72"/>
        <w:textAlignment w:val="baseline"/>
        <w:rPr>
          <w:rFonts w:ascii="Arial" w:hAnsi="Arial" w:cs="Arial"/>
          <w:sz w:val="22"/>
          <w:szCs w:val="22"/>
        </w:rPr>
      </w:pPr>
      <w:r>
        <w:rPr>
          <w:rFonts w:ascii="Arial" w:hAnsi="Arial" w:cs="Arial"/>
          <w:b/>
          <w:bCs/>
        </w:rPr>
        <w:t xml:space="preserve">6.2.4 </w:t>
      </w:r>
      <w:r w:rsidR="00D70C4B">
        <w:rPr>
          <w:rFonts w:ascii="Arial" w:hAnsi="Arial" w:cs="Arial"/>
          <w:b/>
          <w:bCs/>
        </w:rPr>
        <w:t xml:space="preserve">The </w:t>
      </w:r>
      <w:r w:rsidR="00717E7B">
        <w:rPr>
          <w:rFonts w:ascii="Arial" w:hAnsi="Arial" w:cs="Arial"/>
          <w:b/>
          <w:bCs/>
        </w:rPr>
        <w:t>Company</w:t>
      </w:r>
      <w:r w:rsidR="00717E7B" w:rsidRPr="00717E7B">
        <w:rPr>
          <w:rFonts w:ascii="Arial" w:hAnsi="Arial" w:cs="Arial"/>
          <w:b/>
          <w:bCs/>
        </w:rPr>
        <w:t>’</w:t>
      </w:r>
      <w:r w:rsidR="00717E7B" w:rsidRPr="00717E7B">
        <w:rPr>
          <w:rFonts w:ascii="Arial" w:hAnsi="Arial" w:cs="Arial"/>
          <w:b/>
          <w:bCs/>
          <w:sz w:val="22"/>
          <w:szCs w:val="22"/>
        </w:rPr>
        <w:t>s</w:t>
      </w:r>
      <w:r w:rsidRPr="00717E7B">
        <w:rPr>
          <w:rFonts w:ascii="Arial" w:hAnsi="Arial" w:cs="Arial"/>
          <w:b/>
          <w:bCs/>
          <w:sz w:val="22"/>
          <w:szCs w:val="22"/>
        </w:rPr>
        <w:t xml:space="preserve"> </w:t>
      </w:r>
      <w:r>
        <w:rPr>
          <w:rFonts w:ascii="Arial" w:hAnsi="Arial" w:cs="Arial"/>
          <w:sz w:val="22"/>
          <w:szCs w:val="22"/>
        </w:rPr>
        <w:t>Consideration of the TO Infrastructure Construction Programme</w:t>
      </w:r>
    </w:p>
    <w:p w14:paraId="4DDE7EFE" w14:textId="799EAAA4" w:rsidR="00F13DB6" w:rsidRDefault="00367237">
      <w:pPr>
        <w:kinsoku w:val="0"/>
        <w:overflowPunct w:val="0"/>
        <w:autoSpaceDE/>
        <w:autoSpaceDN/>
        <w:adjustRightInd/>
        <w:spacing w:before="117" w:line="228" w:lineRule="exact"/>
        <w:ind w:left="72" w:right="288"/>
        <w:textAlignment w:val="baseline"/>
        <w:rPr>
          <w:rFonts w:ascii="Arial" w:hAnsi="Arial" w:cs="Arial"/>
        </w:rPr>
      </w:pPr>
      <w:r>
        <w:rPr>
          <w:rFonts w:ascii="Arial" w:hAnsi="Arial" w:cs="Arial"/>
        </w:rPr>
        <w:t xml:space="preserve">6.2.4.1 </w:t>
      </w:r>
      <w:r w:rsidR="00D70C4B">
        <w:rPr>
          <w:rFonts w:ascii="Arial" w:hAnsi="Arial" w:cs="Arial"/>
        </w:rPr>
        <w:t>The Company</w:t>
      </w:r>
      <w:r>
        <w:rPr>
          <w:rFonts w:ascii="Arial" w:hAnsi="Arial" w:cs="Arial"/>
        </w:rPr>
        <w:t xml:space="preserve"> may discuss the TO Infrastructure Construction Programme with any relevant User. The TOs shall provide all reasonable assistance to answer any queries raised by a User and shall accommodate a request for a meeting at the convenience of all relevant parties.</w:t>
      </w:r>
    </w:p>
    <w:p w14:paraId="6BBAA578" w14:textId="77777777" w:rsidR="00F13DB6" w:rsidRDefault="00F13DB6">
      <w:pPr>
        <w:widowControl/>
        <w:rPr>
          <w:sz w:val="24"/>
          <w:szCs w:val="24"/>
        </w:rPr>
        <w:sectPr w:rsidR="00F13DB6">
          <w:pgSz w:w="11904" w:h="16843"/>
          <w:pgMar w:top="800" w:right="1005" w:bottom="830" w:left="1294" w:header="720" w:footer="720" w:gutter="0"/>
          <w:cols w:space="720"/>
          <w:noEndnote/>
        </w:sectPr>
      </w:pPr>
    </w:p>
    <w:p w14:paraId="0B02802C" w14:textId="193017CF" w:rsidR="00F13DB6" w:rsidRDefault="00367237">
      <w:pPr>
        <w:kinsoku w:val="0"/>
        <w:overflowPunct w:val="0"/>
        <w:autoSpaceDE/>
        <w:autoSpaceDN/>
        <w:adjustRightInd/>
        <w:spacing w:before="280" w:line="229" w:lineRule="exact"/>
        <w:ind w:left="72" w:right="72"/>
        <w:jc w:val="both"/>
        <w:textAlignment w:val="baseline"/>
        <w:rPr>
          <w:rFonts w:ascii="Arial" w:hAnsi="Arial" w:cs="Arial"/>
        </w:rPr>
      </w:pPr>
      <w:r>
        <w:rPr>
          <w:rFonts w:ascii="Arial" w:hAnsi="Arial" w:cs="Arial"/>
        </w:rPr>
        <w:lastRenderedPageBreak/>
        <w:t xml:space="preserve">6.2.4.2 If </w:t>
      </w:r>
      <w:r w:rsidR="00D70C4B">
        <w:rPr>
          <w:rFonts w:ascii="Arial" w:hAnsi="Arial" w:cs="Arial"/>
        </w:rPr>
        <w:t>The Company</w:t>
      </w:r>
      <w:r>
        <w:rPr>
          <w:rFonts w:ascii="Arial" w:hAnsi="Arial" w:cs="Arial"/>
        </w:rPr>
        <w:t xml:space="preserve"> and/or any TO and/or any User impacted by the TO Infrastructure Construction Programme identify any reasons why the TO Infrastructure Construction Programme is, in its reasonable opinion, inappropriate, </w:t>
      </w:r>
      <w:r w:rsidR="00D70C4B">
        <w:rPr>
          <w:rFonts w:ascii="Arial" w:hAnsi="Arial" w:cs="Arial"/>
        </w:rPr>
        <w:t>The Company</w:t>
      </w:r>
      <w:r>
        <w:rPr>
          <w:rFonts w:ascii="Arial" w:hAnsi="Arial" w:cs="Arial"/>
        </w:rPr>
        <w:t xml:space="preserve"> and/or the TO impacted by the TO Infrastructure Construction Programme shall submit such views to the TO in writing, providing clear reasons as to why the TO Infrastructure Construction Programme is not appropriate. The TO shall either redraft the detailed TO Infrastructure Construction Programme reflecting any views put forward and/or proceed with the works as laid out in the detailed TO Infrastructure Construction Programme.</w:t>
      </w:r>
    </w:p>
    <w:p w14:paraId="79FBD772" w14:textId="77777777" w:rsidR="00F13DB6" w:rsidRDefault="00367237">
      <w:pPr>
        <w:tabs>
          <w:tab w:val="decimal" w:pos="216"/>
          <w:tab w:val="left" w:pos="936"/>
        </w:tabs>
        <w:kinsoku w:val="0"/>
        <w:overflowPunct w:val="0"/>
        <w:autoSpaceDE/>
        <w:autoSpaceDN/>
        <w:adjustRightInd/>
        <w:spacing w:before="127" w:line="276" w:lineRule="exact"/>
        <w:ind w:left="72" w:right="72"/>
        <w:textAlignment w:val="baseline"/>
        <w:rPr>
          <w:rFonts w:ascii="Arial" w:hAnsi="Arial" w:cs="Arial"/>
          <w:b/>
          <w:bCs/>
          <w:i/>
          <w:iCs/>
          <w:spacing w:val="-4"/>
          <w:sz w:val="24"/>
          <w:szCs w:val="24"/>
        </w:rPr>
      </w:pPr>
      <w:r>
        <w:rPr>
          <w:rFonts w:ascii="Arial" w:hAnsi="Arial" w:cs="Arial"/>
          <w:b/>
          <w:bCs/>
          <w:i/>
          <w:iCs/>
          <w:spacing w:val="-4"/>
          <w:sz w:val="24"/>
          <w:szCs w:val="24"/>
        </w:rPr>
        <w:tab/>
        <w:t>6.3</w:t>
      </w:r>
      <w:r>
        <w:rPr>
          <w:rFonts w:ascii="Arial" w:hAnsi="Arial" w:cs="Arial"/>
          <w:b/>
          <w:bCs/>
          <w:i/>
          <w:iCs/>
          <w:spacing w:val="-4"/>
          <w:sz w:val="24"/>
          <w:szCs w:val="24"/>
        </w:rPr>
        <w:tab/>
        <w:t>Obtaining Consents</w:t>
      </w:r>
    </w:p>
    <w:p w14:paraId="4D852AD9" w14:textId="650E1685" w:rsidR="00F13DB6" w:rsidRDefault="00367237">
      <w:pPr>
        <w:kinsoku w:val="0"/>
        <w:overflowPunct w:val="0"/>
        <w:autoSpaceDE/>
        <w:autoSpaceDN/>
        <w:adjustRightInd/>
        <w:spacing w:before="110" w:line="231" w:lineRule="exact"/>
        <w:ind w:left="792" w:right="72" w:hanging="720"/>
        <w:jc w:val="both"/>
        <w:textAlignment w:val="baseline"/>
        <w:rPr>
          <w:rFonts w:ascii="Arial" w:hAnsi="Arial" w:cs="Arial"/>
        </w:rPr>
      </w:pPr>
      <w:r>
        <w:rPr>
          <w:rFonts w:ascii="Arial" w:hAnsi="Arial" w:cs="Arial"/>
        </w:rPr>
        <w:t xml:space="preserve">6.3.1 Where requested by a TO, </w:t>
      </w:r>
      <w:r w:rsidR="00D70C4B">
        <w:rPr>
          <w:rFonts w:ascii="Arial" w:hAnsi="Arial" w:cs="Arial"/>
        </w:rPr>
        <w:t>The Company</w:t>
      </w:r>
      <w:r>
        <w:rPr>
          <w:rFonts w:ascii="Arial" w:hAnsi="Arial" w:cs="Arial"/>
        </w:rPr>
        <w:t xml:space="preserve"> shall provide all reasonable support for that TO’s application for Consents.</w:t>
      </w:r>
    </w:p>
    <w:p w14:paraId="08C9992F" w14:textId="7FEF708C" w:rsidR="00F13DB6" w:rsidRDefault="00367237">
      <w:pPr>
        <w:kinsoku w:val="0"/>
        <w:overflowPunct w:val="0"/>
        <w:autoSpaceDE/>
        <w:autoSpaceDN/>
        <w:adjustRightInd/>
        <w:spacing w:before="115" w:line="235" w:lineRule="exact"/>
        <w:ind w:left="792" w:right="72" w:hanging="720"/>
        <w:jc w:val="both"/>
        <w:textAlignment w:val="baseline"/>
        <w:rPr>
          <w:rFonts w:ascii="Arial" w:hAnsi="Arial" w:cs="Arial"/>
        </w:rPr>
      </w:pPr>
      <w:r>
        <w:rPr>
          <w:rFonts w:ascii="Arial" w:hAnsi="Arial" w:cs="Arial"/>
        </w:rPr>
        <w:t xml:space="preserve">6.3.2 </w:t>
      </w:r>
      <w:r w:rsidR="00D70C4B">
        <w:rPr>
          <w:rFonts w:ascii="Arial" w:hAnsi="Arial" w:cs="Arial"/>
        </w:rPr>
        <w:t>The Company</w:t>
      </w:r>
      <w:r>
        <w:rPr>
          <w:rFonts w:ascii="Arial" w:hAnsi="Arial" w:cs="Arial"/>
        </w:rPr>
        <w:t xml:space="preserve"> shall be entitled to its reasonable costs from the TO(s) in providing such support. In particular, </w:t>
      </w:r>
      <w:r w:rsidR="00D70C4B">
        <w:rPr>
          <w:rFonts w:ascii="Arial" w:hAnsi="Arial" w:cs="Arial"/>
        </w:rPr>
        <w:t>The Company</w:t>
      </w:r>
      <w:r>
        <w:rPr>
          <w:rFonts w:ascii="Arial" w:hAnsi="Arial" w:cs="Arial"/>
        </w:rPr>
        <w:t xml:space="preserve"> shall provide:</w:t>
      </w:r>
    </w:p>
    <w:p w14:paraId="39064517" w14:textId="77777777" w:rsidR="00F13DB6" w:rsidRDefault="00367237">
      <w:pPr>
        <w:numPr>
          <w:ilvl w:val="0"/>
          <w:numId w:val="8"/>
        </w:numPr>
        <w:kinsoku w:val="0"/>
        <w:overflowPunct w:val="0"/>
        <w:autoSpaceDE/>
        <w:autoSpaceDN/>
        <w:adjustRightInd/>
        <w:spacing w:before="139" w:line="226" w:lineRule="exact"/>
        <w:ind w:right="72"/>
        <w:jc w:val="both"/>
        <w:textAlignment w:val="baseline"/>
        <w:rPr>
          <w:rFonts w:ascii="Arial" w:hAnsi="Arial" w:cs="Arial"/>
        </w:rPr>
      </w:pPr>
      <w:r>
        <w:rPr>
          <w:rFonts w:ascii="Arial" w:hAnsi="Arial" w:cs="Arial"/>
        </w:rPr>
        <w:t>justification of any generation or Demand backgrounds which underpin the need for a reinforcement; or,</w:t>
      </w:r>
    </w:p>
    <w:p w14:paraId="409552DB" w14:textId="77777777" w:rsidR="00F13DB6" w:rsidRDefault="00367237">
      <w:pPr>
        <w:numPr>
          <w:ilvl w:val="0"/>
          <w:numId w:val="8"/>
        </w:numPr>
        <w:kinsoku w:val="0"/>
        <w:overflowPunct w:val="0"/>
        <w:autoSpaceDE/>
        <w:autoSpaceDN/>
        <w:adjustRightInd/>
        <w:spacing w:before="108" w:line="252" w:lineRule="exact"/>
        <w:ind w:right="72"/>
        <w:jc w:val="both"/>
        <w:textAlignment w:val="baseline"/>
        <w:rPr>
          <w:rFonts w:ascii="Arial" w:hAnsi="Arial" w:cs="Arial"/>
        </w:rPr>
      </w:pPr>
      <w:r>
        <w:rPr>
          <w:rFonts w:ascii="Arial" w:hAnsi="Arial" w:cs="Arial"/>
        </w:rPr>
        <w:t>evidence on ongoing System operation costs;</w:t>
      </w:r>
    </w:p>
    <w:p w14:paraId="3B986AAF" w14:textId="77777777" w:rsidR="00F13DB6" w:rsidRDefault="00367237">
      <w:pPr>
        <w:tabs>
          <w:tab w:val="decimal" w:pos="216"/>
          <w:tab w:val="left" w:pos="936"/>
        </w:tabs>
        <w:kinsoku w:val="0"/>
        <w:overflowPunct w:val="0"/>
        <w:autoSpaceDE/>
        <w:autoSpaceDN/>
        <w:adjustRightInd/>
        <w:spacing w:before="126" w:line="276" w:lineRule="exact"/>
        <w:ind w:left="72" w:right="72"/>
        <w:textAlignment w:val="baseline"/>
        <w:rPr>
          <w:rFonts w:ascii="Arial" w:hAnsi="Arial" w:cs="Arial"/>
          <w:b/>
          <w:bCs/>
          <w:i/>
          <w:iCs/>
          <w:spacing w:val="-2"/>
          <w:sz w:val="24"/>
          <w:szCs w:val="24"/>
        </w:rPr>
      </w:pPr>
      <w:r>
        <w:rPr>
          <w:rFonts w:ascii="Arial" w:hAnsi="Arial" w:cs="Arial"/>
          <w:b/>
          <w:bCs/>
          <w:i/>
          <w:iCs/>
          <w:spacing w:val="-2"/>
          <w:sz w:val="24"/>
          <w:szCs w:val="24"/>
        </w:rPr>
        <w:tab/>
        <w:t>6.4</w:t>
      </w:r>
      <w:r>
        <w:rPr>
          <w:rFonts w:ascii="Arial" w:hAnsi="Arial" w:cs="Arial"/>
          <w:b/>
          <w:bCs/>
          <w:i/>
          <w:iCs/>
          <w:spacing w:val="-2"/>
          <w:sz w:val="24"/>
          <w:szCs w:val="24"/>
        </w:rPr>
        <w:tab/>
        <w:t>Stage-by-Stage Document</w:t>
      </w:r>
    </w:p>
    <w:p w14:paraId="61418E38" w14:textId="77777777" w:rsidR="00F13DB6" w:rsidRDefault="00367237">
      <w:pPr>
        <w:kinsoku w:val="0"/>
        <w:overflowPunct w:val="0"/>
        <w:autoSpaceDE/>
        <w:autoSpaceDN/>
        <w:adjustRightInd/>
        <w:spacing w:before="119" w:line="232" w:lineRule="exact"/>
        <w:ind w:left="72" w:right="72"/>
        <w:textAlignment w:val="baseline"/>
        <w:rPr>
          <w:rFonts w:ascii="Arial" w:hAnsi="Arial" w:cs="Arial"/>
          <w:b/>
          <w:bCs/>
          <w:spacing w:val="3"/>
        </w:rPr>
      </w:pPr>
      <w:r>
        <w:rPr>
          <w:rFonts w:ascii="Arial" w:hAnsi="Arial" w:cs="Arial"/>
          <w:spacing w:val="3"/>
        </w:rPr>
        <w:t xml:space="preserve">6.4.1 </w:t>
      </w:r>
      <w:r>
        <w:rPr>
          <w:rFonts w:ascii="Arial" w:hAnsi="Arial" w:cs="Arial"/>
          <w:b/>
          <w:bCs/>
          <w:spacing w:val="3"/>
        </w:rPr>
        <w:t>TO preparation of a Stage-by-Stage Document</w:t>
      </w:r>
    </w:p>
    <w:p w14:paraId="2AF9E199" w14:textId="1FBDADB0" w:rsidR="00F13DB6" w:rsidRDefault="00367237">
      <w:pPr>
        <w:kinsoku w:val="0"/>
        <w:overflowPunct w:val="0"/>
        <w:autoSpaceDE/>
        <w:autoSpaceDN/>
        <w:adjustRightInd/>
        <w:spacing w:before="118" w:line="228" w:lineRule="exact"/>
        <w:ind w:left="792" w:right="72" w:hanging="720"/>
        <w:jc w:val="both"/>
        <w:textAlignment w:val="baseline"/>
        <w:rPr>
          <w:rFonts w:ascii="Arial" w:hAnsi="Arial" w:cs="Arial"/>
        </w:rPr>
      </w:pPr>
      <w:r>
        <w:rPr>
          <w:rFonts w:ascii="Arial" w:hAnsi="Arial" w:cs="Arial"/>
        </w:rPr>
        <w:t xml:space="preserve">6.4.1.1 The TO(s) shall provide </w:t>
      </w:r>
      <w:r w:rsidR="00D70C4B">
        <w:rPr>
          <w:rFonts w:ascii="Arial" w:hAnsi="Arial" w:cs="Arial"/>
        </w:rPr>
        <w:t>The Company</w:t>
      </w:r>
      <w:r>
        <w:rPr>
          <w:rFonts w:ascii="Arial" w:hAnsi="Arial" w:cs="Arial"/>
        </w:rPr>
        <w:t xml:space="preserve"> with the Stage-by-Stage Document in accordance with the TO Infrastructure Construction Programme. The Stage-by-Stage Document shall set out the proposals in reasonable detail for each stage of the Transmission Infrastructure Works.</w:t>
      </w:r>
    </w:p>
    <w:p w14:paraId="4F506999" w14:textId="77777777" w:rsidR="00F13DB6" w:rsidRDefault="00367237">
      <w:pPr>
        <w:kinsoku w:val="0"/>
        <w:overflowPunct w:val="0"/>
        <w:autoSpaceDE/>
        <w:autoSpaceDN/>
        <w:adjustRightInd/>
        <w:spacing w:before="126" w:line="229" w:lineRule="exact"/>
        <w:ind w:left="792" w:right="72" w:hanging="720"/>
        <w:jc w:val="both"/>
        <w:textAlignment w:val="baseline"/>
        <w:rPr>
          <w:rFonts w:ascii="Arial" w:hAnsi="Arial" w:cs="Arial"/>
        </w:rPr>
      </w:pPr>
      <w:r>
        <w:rPr>
          <w:rFonts w:ascii="Arial" w:hAnsi="Arial" w:cs="Arial"/>
        </w:rPr>
        <w:t>6.4.1.2 The purpose of the Stage-by-Stage Document is to set out the TO(s) fundamental approach to the work. Text in reasonable detail shall be included in the Stage-by-Stage Document to describe the key activities to be undertaken at each stage. The Stage-by-Stage Document shall set out for each stage:</w:t>
      </w:r>
    </w:p>
    <w:p w14:paraId="5AEFE334" w14:textId="77777777" w:rsidR="00F13DB6" w:rsidRDefault="00367237">
      <w:pPr>
        <w:numPr>
          <w:ilvl w:val="0"/>
          <w:numId w:val="8"/>
        </w:numPr>
        <w:kinsoku w:val="0"/>
        <w:overflowPunct w:val="0"/>
        <w:autoSpaceDE/>
        <w:autoSpaceDN/>
        <w:adjustRightInd/>
        <w:spacing w:before="112" w:line="252" w:lineRule="exact"/>
        <w:ind w:right="72"/>
        <w:textAlignment w:val="baseline"/>
        <w:rPr>
          <w:rFonts w:ascii="Arial" w:hAnsi="Arial" w:cs="Arial"/>
          <w:spacing w:val="-1"/>
        </w:rPr>
      </w:pPr>
      <w:r>
        <w:rPr>
          <w:rFonts w:ascii="Arial" w:hAnsi="Arial" w:cs="Arial"/>
          <w:spacing w:val="-1"/>
        </w:rPr>
        <w:t>assets which are live;</w:t>
      </w:r>
    </w:p>
    <w:p w14:paraId="3FEC2CD0" w14:textId="77777777" w:rsidR="00F13DB6" w:rsidRDefault="00367237">
      <w:pPr>
        <w:numPr>
          <w:ilvl w:val="0"/>
          <w:numId w:val="8"/>
        </w:numPr>
        <w:kinsoku w:val="0"/>
        <w:overflowPunct w:val="0"/>
        <w:autoSpaceDE/>
        <w:autoSpaceDN/>
        <w:adjustRightInd/>
        <w:spacing w:before="108" w:line="252" w:lineRule="exact"/>
        <w:ind w:right="72"/>
        <w:textAlignment w:val="baseline"/>
        <w:rPr>
          <w:rFonts w:ascii="Arial" w:hAnsi="Arial" w:cs="Arial"/>
          <w:spacing w:val="-1"/>
        </w:rPr>
      </w:pPr>
      <w:r>
        <w:rPr>
          <w:rFonts w:ascii="Arial" w:hAnsi="Arial" w:cs="Arial"/>
          <w:spacing w:val="-1"/>
        </w:rPr>
        <w:t>assets which are dead; and</w:t>
      </w:r>
    </w:p>
    <w:p w14:paraId="6280091E" w14:textId="77777777" w:rsidR="00F13DB6" w:rsidRDefault="00367237">
      <w:pPr>
        <w:numPr>
          <w:ilvl w:val="0"/>
          <w:numId w:val="8"/>
        </w:numPr>
        <w:kinsoku w:val="0"/>
        <w:overflowPunct w:val="0"/>
        <w:autoSpaceDE/>
        <w:autoSpaceDN/>
        <w:adjustRightInd/>
        <w:spacing w:before="108" w:line="252" w:lineRule="exact"/>
        <w:ind w:right="72"/>
        <w:textAlignment w:val="baseline"/>
        <w:rPr>
          <w:rFonts w:ascii="Arial" w:hAnsi="Arial" w:cs="Arial"/>
        </w:rPr>
      </w:pPr>
      <w:r>
        <w:rPr>
          <w:rFonts w:ascii="Arial" w:hAnsi="Arial" w:cs="Arial"/>
        </w:rPr>
        <w:t>assets which are being worked on.</w:t>
      </w:r>
    </w:p>
    <w:p w14:paraId="64EAB0C4" w14:textId="77777777" w:rsidR="00F13DB6" w:rsidRDefault="00367237">
      <w:pPr>
        <w:kinsoku w:val="0"/>
        <w:overflowPunct w:val="0"/>
        <w:autoSpaceDE/>
        <w:autoSpaceDN/>
        <w:adjustRightInd/>
        <w:spacing w:before="132" w:line="228" w:lineRule="exact"/>
        <w:ind w:left="792" w:right="72" w:hanging="720"/>
        <w:jc w:val="both"/>
        <w:textAlignment w:val="baseline"/>
        <w:rPr>
          <w:rFonts w:ascii="Arial" w:hAnsi="Arial" w:cs="Arial"/>
        </w:rPr>
      </w:pPr>
      <w:r>
        <w:rPr>
          <w:rFonts w:ascii="Arial" w:hAnsi="Arial" w:cs="Arial"/>
        </w:rPr>
        <w:t>6.4.1.3 Details of any contingency arrangements relating to the operation of the System concerning each stage of the Transmission Infrastructure Works shall be determined by the TO(s) and shall be contained in the Stage-by-Stage Document.</w:t>
      </w:r>
    </w:p>
    <w:p w14:paraId="1A8C4C7C" w14:textId="77777777" w:rsidR="00F13DB6" w:rsidRDefault="00367237">
      <w:pPr>
        <w:kinsoku w:val="0"/>
        <w:overflowPunct w:val="0"/>
        <w:autoSpaceDE/>
        <w:autoSpaceDN/>
        <w:adjustRightInd/>
        <w:spacing w:before="128" w:line="228" w:lineRule="exact"/>
        <w:ind w:left="792" w:right="72" w:hanging="720"/>
        <w:jc w:val="both"/>
        <w:textAlignment w:val="baseline"/>
        <w:rPr>
          <w:rFonts w:ascii="Arial" w:hAnsi="Arial" w:cs="Arial"/>
        </w:rPr>
      </w:pPr>
      <w:r>
        <w:rPr>
          <w:rFonts w:ascii="Arial" w:hAnsi="Arial" w:cs="Arial"/>
        </w:rPr>
        <w:t>6.4.1.4 The assets to be commissioned, or re-commissioned, after each stage of the Transmission Infrastructure Works is complete shall be determined by the TO(s) and shall also be set out in the Stage-by-Stage Document.</w:t>
      </w:r>
    </w:p>
    <w:p w14:paraId="135EFF80" w14:textId="5CB70266" w:rsidR="00F13DB6" w:rsidRDefault="00367237">
      <w:pPr>
        <w:kinsoku w:val="0"/>
        <w:overflowPunct w:val="0"/>
        <w:autoSpaceDE/>
        <w:autoSpaceDN/>
        <w:adjustRightInd/>
        <w:spacing w:before="123" w:line="230" w:lineRule="exact"/>
        <w:ind w:left="72" w:right="72"/>
        <w:textAlignment w:val="baseline"/>
        <w:rPr>
          <w:rFonts w:ascii="Arial" w:hAnsi="Arial" w:cs="Arial"/>
          <w:b/>
          <w:bCs/>
          <w:spacing w:val="1"/>
        </w:rPr>
      </w:pPr>
      <w:r>
        <w:rPr>
          <w:rFonts w:ascii="Arial" w:hAnsi="Arial" w:cs="Arial"/>
          <w:b/>
          <w:bCs/>
          <w:spacing w:val="1"/>
        </w:rPr>
        <w:t xml:space="preserve">6.4.2 </w:t>
      </w:r>
      <w:r w:rsidR="00D70C4B">
        <w:rPr>
          <w:rFonts w:ascii="Arial" w:hAnsi="Arial" w:cs="Arial"/>
          <w:b/>
          <w:bCs/>
          <w:spacing w:val="1"/>
        </w:rPr>
        <w:t xml:space="preserve">The </w:t>
      </w:r>
      <w:r w:rsidR="003616EE">
        <w:rPr>
          <w:rFonts w:ascii="Arial" w:hAnsi="Arial" w:cs="Arial"/>
          <w:b/>
          <w:bCs/>
          <w:spacing w:val="1"/>
        </w:rPr>
        <w:t>Company’s</w:t>
      </w:r>
      <w:r>
        <w:rPr>
          <w:rFonts w:ascii="Arial" w:hAnsi="Arial" w:cs="Arial"/>
          <w:b/>
          <w:bCs/>
          <w:spacing w:val="1"/>
        </w:rPr>
        <w:t xml:space="preserve"> consideration of the Stage-by-Stage Document and Outage requirements</w:t>
      </w:r>
    </w:p>
    <w:p w14:paraId="3E7C8BCB" w14:textId="4DA0E65A" w:rsidR="00F13DB6" w:rsidRDefault="00367237">
      <w:pPr>
        <w:kinsoku w:val="0"/>
        <w:overflowPunct w:val="0"/>
        <w:autoSpaceDE/>
        <w:autoSpaceDN/>
        <w:adjustRightInd/>
        <w:spacing w:before="126" w:line="226" w:lineRule="exact"/>
        <w:ind w:left="792" w:right="72" w:hanging="720"/>
        <w:jc w:val="both"/>
        <w:textAlignment w:val="baseline"/>
        <w:rPr>
          <w:rFonts w:ascii="Arial" w:hAnsi="Arial" w:cs="Arial"/>
        </w:rPr>
      </w:pPr>
      <w:r>
        <w:rPr>
          <w:rFonts w:ascii="Arial" w:hAnsi="Arial" w:cs="Arial"/>
        </w:rPr>
        <w:t xml:space="preserve">6.4.2.1 </w:t>
      </w:r>
      <w:r w:rsidR="00D70C4B">
        <w:rPr>
          <w:rFonts w:ascii="Arial" w:hAnsi="Arial" w:cs="Arial"/>
        </w:rPr>
        <w:t>The Company</w:t>
      </w:r>
      <w:r>
        <w:rPr>
          <w:rFonts w:ascii="Arial" w:hAnsi="Arial" w:cs="Arial"/>
        </w:rPr>
        <w:t xml:space="preserve"> shall review the Stage-by-Stage Document and agree the Outage requirements received from the TO(s) in accordance with STCP 11-1 Outage Planning.</w:t>
      </w:r>
    </w:p>
    <w:p w14:paraId="4B0BD0B9" w14:textId="461F5293" w:rsidR="00F13DB6" w:rsidRDefault="00367237">
      <w:pPr>
        <w:kinsoku w:val="0"/>
        <w:overflowPunct w:val="0"/>
        <w:autoSpaceDE/>
        <w:autoSpaceDN/>
        <w:adjustRightInd/>
        <w:spacing w:before="125" w:line="229" w:lineRule="exact"/>
        <w:ind w:left="792" w:right="72" w:hanging="720"/>
        <w:jc w:val="both"/>
        <w:textAlignment w:val="baseline"/>
        <w:rPr>
          <w:rFonts w:ascii="Arial" w:hAnsi="Arial" w:cs="Arial"/>
        </w:rPr>
      </w:pPr>
      <w:r>
        <w:rPr>
          <w:rFonts w:ascii="Arial" w:hAnsi="Arial" w:cs="Arial"/>
        </w:rPr>
        <w:t>6.4.2.2 If any of the Joint Project Parties identify any reasons why the Stage-by-Stage Document is, in its reasonable opinion, inappropriate, such Joint Project Party shall submit such views to the other Joint Project Parties in writing; providing clear reasons as to why the Stage-by-Stage Document is not appropriate. The relevant TO shall either redraft the Stage-by-Stage Document reflecting any views put forward and/or proceed with the works as laid out in the Stage-by-Stage Document to ensure that the TO(s) meet the Completion Date set out in the TO Infrastructure Construction Programme(s)</w:t>
      </w:r>
    </w:p>
    <w:p w14:paraId="1F532B37" w14:textId="77777777" w:rsidR="00F13DB6" w:rsidRDefault="00F13DB6">
      <w:pPr>
        <w:widowControl/>
        <w:rPr>
          <w:sz w:val="24"/>
          <w:szCs w:val="24"/>
        </w:rPr>
        <w:sectPr w:rsidR="00F13DB6">
          <w:pgSz w:w="11904" w:h="16843"/>
          <w:pgMar w:top="800" w:right="1003" w:bottom="830" w:left="1296" w:header="720" w:footer="720" w:gutter="0"/>
          <w:cols w:space="720"/>
          <w:noEndnote/>
        </w:sectPr>
      </w:pPr>
    </w:p>
    <w:p w14:paraId="24EA0361" w14:textId="77777777" w:rsidR="00F13DB6" w:rsidRDefault="00367237">
      <w:pPr>
        <w:tabs>
          <w:tab w:val="left" w:pos="936"/>
        </w:tabs>
        <w:kinsoku w:val="0"/>
        <w:overflowPunct w:val="0"/>
        <w:autoSpaceDE/>
        <w:autoSpaceDN/>
        <w:adjustRightInd/>
        <w:spacing w:before="333" w:line="277" w:lineRule="exact"/>
        <w:ind w:left="72" w:right="72"/>
        <w:textAlignment w:val="baseline"/>
        <w:rPr>
          <w:rFonts w:ascii="Arial" w:hAnsi="Arial" w:cs="Arial"/>
          <w:b/>
          <w:bCs/>
          <w:i/>
          <w:iCs/>
          <w:sz w:val="24"/>
          <w:szCs w:val="24"/>
        </w:rPr>
      </w:pPr>
      <w:r>
        <w:rPr>
          <w:rFonts w:ascii="Arial" w:hAnsi="Arial" w:cs="Arial"/>
          <w:b/>
          <w:bCs/>
          <w:i/>
          <w:iCs/>
          <w:sz w:val="24"/>
          <w:szCs w:val="24"/>
        </w:rPr>
        <w:lastRenderedPageBreak/>
        <w:t>6.5</w:t>
      </w:r>
      <w:r>
        <w:rPr>
          <w:rFonts w:ascii="Arial" w:hAnsi="Arial" w:cs="Arial"/>
          <w:b/>
          <w:bCs/>
          <w:i/>
          <w:iCs/>
          <w:sz w:val="24"/>
          <w:szCs w:val="24"/>
        </w:rPr>
        <w:tab/>
        <w:t>Drawings to be provided</w:t>
      </w:r>
    </w:p>
    <w:p w14:paraId="409070F0" w14:textId="77777777" w:rsidR="00F13DB6" w:rsidRDefault="00367237">
      <w:pPr>
        <w:kinsoku w:val="0"/>
        <w:overflowPunct w:val="0"/>
        <w:autoSpaceDE/>
        <w:autoSpaceDN/>
        <w:adjustRightInd/>
        <w:spacing w:before="114" w:line="230" w:lineRule="exact"/>
        <w:ind w:left="792" w:right="72" w:hanging="720"/>
        <w:jc w:val="both"/>
        <w:textAlignment w:val="baseline"/>
        <w:rPr>
          <w:rFonts w:ascii="Arial" w:hAnsi="Arial" w:cs="Arial"/>
        </w:rPr>
      </w:pPr>
      <w:r>
        <w:rPr>
          <w:rFonts w:ascii="Arial" w:hAnsi="Arial" w:cs="Arial"/>
        </w:rPr>
        <w:t>6.5.1 The procedure to be followed for the exchange, development and signing off of technical and non</w:t>
      </w:r>
      <w:r>
        <w:rPr>
          <w:rFonts w:ascii="Arial" w:hAnsi="Arial" w:cs="Arial"/>
        </w:rPr>
        <w:softHyphen/>
        <w:t>technical documents and drawings required throughout the construction process are detailed in STCP 19-4 Commissioning &amp; Decommissioning.</w:t>
      </w:r>
    </w:p>
    <w:p w14:paraId="004972B8" w14:textId="77777777" w:rsidR="00F13DB6" w:rsidRDefault="00367237">
      <w:pPr>
        <w:tabs>
          <w:tab w:val="left" w:pos="936"/>
        </w:tabs>
        <w:kinsoku w:val="0"/>
        <w:overflowPunct w:val="0"/>
        <w:autoSpaceDE/>
        <w:autoSpaceDN/>
        <w:adjustRightInd/>
        <w:spacing w:before="124" w:line="277" w:lineRule="exact"/>
        <w:ind w:left="72" w:right="72"/>
        <w:textAlignment w:val="baseline"/>
        <w:rPr>
          <w:rFonts w:ascii="Arial" w:hAnsi="Arial" w:cs="Arial"/>
          <w:b/>
          <w:bCs/>
          <w:i/>
          <w:iCs/>
          <w:sz w:val="24"/>
          <w:szCs w:val="24"/>
        </w:rPr>
      </w:pPr>
      <w:r>
        <w:rPr>
          <w:rFonts w:ascii="Arial" w:hAnsi="Arial" w:cs="Arial"/>
          <w:b/>
          <w:bCs/>
          <w:i/>
          <w:iCs/>
          <w:sz w:val="24"/>
          <w:szCs w:val="24"/>
        </w:rPr>
        <w:t>6.6</w:t>
      </w:r>
      <w:r>
        <w:rPr>
          <w:rFonts w:ascii="Arial" w:hAnsi="Arial" w:cs="Arial"/>
          <w:b/>
          <w:bCs/>
          <w:i/>
          <w:iCs/>
          <w:sz w:val="24"/>
          <w:szCs w:val="24"/>
        </w:rPr>
        <w:tab/>
        <w:t>Information Exchange</w:t>
      </w:r>
    </w:p>
    <w:p w14:paraId="1CC2B3EB" w14:textId="30B1DDCB" w:rsidR="00F13DB6" w:rsidRDefault="00367237">
      <w:pPr>
        <w:kinsoku w:val="0"/>
        <w:overflowPunct w:val="0"/>
        <w:autoSpaceDE/>
        <w:autoSpaceDN/>
        <w:adjustRightInd/>
        <w:spacing w:before="114" w:line="230" w:lineRule="exact"/>
        <w:ind w:left="792" w:right="72" w:hanging="720"/>
        <w:textAlignment w:val="baseline"/>
        <w:rPr>
          <w:rFonts w:ascii="Arial" w:hAnsi="Arial" w:cs="Arial"/>
        </w:rPr>
      </w:pPr>
      <w:r>
        <w:rPr>
          <w:rFonts w:ascii="Arial" w:hAnsi="Arial" w:cs="Arial"/>
        </w:rPr>
        <w:t xml:space="preserve">6.6.1 </w:t>
      </w:r>
      <w:r w:rsidR="00D70C4B">
        <w:rPr>
          <w:rFonts w:ascii="Arial" w:hAnsi="Arial" w:cs="Arial"/>
        </w:rPr>
        <w:t>The Company</w:t>
      </w:r>
      <w:r>
        <w:rPr>
          <w:rFonts w:ascii="Arial" w:hAnsi="Arial" w:cs="Arial"/>
        </w:rPr>
        <w:t xml:space="preserve"> and the TO(s) shall liase throughout the Transmission Infrastructure Works and each shall provide to the other any necessary progress information the other reasonably requires in order to assist each other in the works.</w:t>
      </w:r>
    </w:p>
    <w:p w14:paraId="747D0540" w14:textId="77777777" w:rsidR="00F13DB6" w:rsidRDefault="00367237">
      <w:pPr>
        <w:tabs>
          <w:tab w:val="left" w:pos="936"/>
        </w:tabs>
        <w:kinsoku w:val="0"/>
        <w:overflowPunct w:val="0"/>
        <w:autoSpaceDE/>
        <w:autoSpaceDN/>
        <w:adjustRightInd/>
        <w:spacing w:before="123" w:line="277" w:lineRule="exact"/>
        <w:ind w:left="72" w:right="72"/>
        <w:textAlignment w:val="baseline"/>
        <w:rPr>
          <w:rFonts w:ascii="Arial" w:hAnsi="Arial" w:cs="Arial"/>
          <w:b/>
          <w:bCs/>
          <w:i/>
          <w:iCs/>
          <w:sz w:val="24"/>
          <w:szCs w:val="24"/>
        </w:rPr>
      </w:pPr>
      <w:r>
        <w:rPr>
          <w:rFonts w:ascii="Arial" w:hAnsi="Arial" w:cs="Arial"/>
          <w:b/>
          <w:bCs/>
          <w:i/>
          <w:iCs/>
          <w:sz w:val="24"/>
          <w:szCs w:val="24"/>
        </w:rPr>
        <w:t>6.7</w:t>
      </w:r>
      <w:r>
        <w:rPr>
          <w:rFonts w:ascii="Arial" w:hAnsi="Arial" w:cs="Arial"/>
          <w:b/>
          <w:bCs/>
          <w:i/>
          <w:iCs/>
          <w:sz w:val="24"/>
          <w:szCs w:val="24"/>
        </w:rPr>
        <w:tab/>
        <w:t>Complete construction works</w:t>
      </w:r>
    </w:p>
    <w:p w14:paraId="7B3F7064" w14:textId="77777777" w:rsidR="00F13DB6" w:rsidRDefault="00367237">
      <w:pPr>
        <w:kinsoku w:val="0"/>
        <w:overflowPunct w:val="0"/>
        <w:autoSpaceDE/>
        <w:autoSpaceDN/>
        <w:adjustRightInd/>
        <w:spacing w:before="119" w:line="230" w:lineRule="exact"/>
        <w:ind w:left="792" w:right="288" w:hanging="720"/>
        <w:jc w:val="both"/>
        <w:textAlignment w:val="baseline"/>
        <w:rPr>
          <w:rFonts w:ascii="Arial" w:hAnsi="Arial" w:cs="Arial"/>
        </w:rPr>
      </w:pPr>
      <w:r>
        <w:rPr>
          <w:rFonts w:ascii="Arial" w:hAnsi="Arial" w:cs="Arial"/>
        </w:rPr>
        <w:t>6.7.1 Each TO shall complete the works in accordance with the detailed TO Infrastructure Construction Programme and the Stage-by-Stage Document.</w:t>
      </w:r>
    </w:p>
    <w:p w14:paraId="4BC7AE2E" w14:textId="51AFE748" w:rsidR="00F13DB6" w:rsidRDefault="00367237">
      <w:pPr>
        <w:kinsoku w:val="0"/>
        <w:overflowPunct w:val="0"/>
        <w:autoSpaceDE/>
        <w:autoSpaceDN/>
        <w:adjustRightInd/>
        <w:spacing w:before="117" w:line="230" w:lineRule="exact"/>
        <w:ind w:left="792" w:right="72" w:hanging="720"/>
        <w:jc w:val="both"/>
        <w:textAlignment w:val="baseline"/>
        <w:rPr>
          <w:rFonts w:ascii="Arial" w:hAnsi="Arial" w:cs="Arial"/>
        </w:rPr>
      </w:pPr>
      <w:r>
        <w:rPr>
          <w:rFonts w:ascii="Arial" w:hAnsi="Arial" w:cs="Arial"/>
        </w:rPr>
        <w:t xml:space="preserve">6.7.2 Where it is recognised, at any stage during the works, by the TO(s) or </w:t>
      </w:r>
      <w:r w:rsidR="00D70C4B">
        <w:rPr>
          <w:rFonts w:ascii="Arial" w:hAnsi="Arial" w:cs="Arial"/>
        </w:rPr>
        <w:t>The Company</w:t>
      </w:r>
      <w:r>
        <w:rPr>
          <w:rFonts w:ascii="Arial" w:hAnsi="Arial" w:cs="Arial"/>
        </w:rPr>
        <w:t xml:space="preserve"> , that the timetable for the completion of the works contained within the Stage-by-Stage Document may no longer be feasible, then the detailed TO Infrastructure Construction Programme shall be reassessed by the TO(s) and </w:t>
      </w:r>
      <w:r w:rsidR="00D70C4B">
        <w:rPr>
          <w:rFonts w:ascii="Arial" w:hAnsi="Arial" w:cs="Arial"/>
        </w:rPr>
        <w:t>The Company</w:t>
      </w:r>
      <w:r>
        <w:rPr>
          <w:rFonts w:ascii="Arial" w:hAnsi="Arial" w:cs="Arial"/>
        </w:rPr>
        <w:t xml:space="preserve"> and re-issued by the TO(s), along with an updated Stage-by-Stage Document, if appropriate.</w:t>
      </w:r>
    </w:p>
    <w:p w14:paraId="4671EC4F" w14:textId="77777777" w:rsidR="00F13DB6" w:rsidRDefault="00367237">
      <w:pPr>
        <w:tabs>
          <w:tab w:val="left" w:pos="936"/>
        </w:tabs>
        <w:kinsoku w:val="0"/>
        <w:overflowPunct w:val="0"/>
        <w:autoSpaceDE/>
        <w:autoSpaceDN/>
        <w:adjustRightInd/>
        <w:spacing w:before="323" w:line="322" w:lineRule="exact"/>
        <w:ind w:left="72" w:right="72"/>
        <w:textAlignment w:val="baseline"/>
        <w:rPr>
          <w:rFonts w:ascii="Arial" w:hAnsi="Arial" w:cs="Arial"/>
          <w:b/>
          <w:bCs/>
          <w:sz w:val="28"/>
          <w:szCs w:val="28"/>
        </w:rPr>
      </w:pPr>
      <w:r>
        <w:rPr>
          <w:rFonts w:ascii="Arial" w:hAnsi="Arial" w:cs="Arial"/>
          <w:b/>
          <w:bCs/>
          <w:sz w:val="28"/>
          <w:szCs w:val="28"/>
        </w:rPr>
        <w:t>7</w:t>
      </w:r>
      <w:r>
        <w:rPr>
          <w:rFonts w:ascii="Arial" w:hAnsi="Arial" w:cs="Arial"/>
          <w:b/>
          <w:bCs/>
          <w:sz w:val="28"/>
          <w:szCs w:val="28"/>
        </w:rPr>
        <w:tab/>
        <w:t>Post TOCA Completion Date Activities</w:t>
      </w:r>
    </w:p>
    <w:p w14:paraId="1B83651F" w14:textId="77777777" w:rsidR="00F13DB6" w:rsidRDefault="00367237">
      <w:pPr>
        <w:tabs>
          <w:tab w:val="left" w:pos="936"/>
        </w:tabs>
        <w:kinsoku w:val="0"/>
        <w:overflowPunct w:val="0"/>
        <w:autoSpaceDE/>
        <w:autoSpaceDN/>
        <w:adjustRightInd/>
        <w:spacing w:before="112" w:line="277" w:lineRule="exact"/>
        <w:ind w:left="72" w:right="72"/>
        <w:textAlignment w:val="baseline"/>
        <w:rPr>
          <w:rFonts w:ascii="Arial" w:hAnsi="Arial" w:cs="Arial"/>
          <w:b/>
          <w:bCs/>
          <w:i/>
          <w:iCs/>
          <w:sz w:val="24"/>
          <w:szCs w:val="24"/>
        </w:rPr>
      </w:pPr>
      <w:r>
        <w:rPr>
          <w:rFonts w:ascii="Arial" w:hAnsi="Arial" w:cs="Arial"/>
          <w:b/>
          <w:bCs/>
          <w:i/>
          <w:iCs/>
          <w:sz w:val="24"/>
          <w:szCs w:val="24"/>
        </w:rPr>
        <w:t>7.1</w:t>
      </w:r>
      <w:r>
        <w:rPr>
          <w:rFonts w:ascii="Arial" w:hAnsi="Arial" w:cs="Arial"/>
          <w:b/>
          <w:bCs/>
          <w:i/>
          <w:iCs/>
          <w:sz w:val="24"/>
          <w:szCs w:val="24"/>
        </w:rPr>
        <w:tab/>
        <w:t>Termination Amounts Reporting</w:t>
      </w:r>
    </w:p>
    <w:p w14:paraId="1ACB289C" w14:textId="100B6891" w:rsidR="00F13DB6" w:rsidRDefault="00367237">
      <w:pPr>
        <w:kinsoku w:val="0"/>
        <w:overflowPunct w:val="0"/>
        <w:autoSpaceDE/>
        <w:autoSpaceDN/>
        <w:adjustRightInd/>
        <w:spacing w:before="116" w:line="230" w:lineRule="exact"/>
        <w:ind w:left="792" w:right="72" w:hanging="720"/>
        <w:jc w:val="both"/>
        <w:textAlignment w:val="baseline"/>
        <w:rPr>
          <w:rFonts w:ascii="Arial" w:hAnsi="Arial" w:cs="Arial"/>
        </w:rPr>
      </w:pPr>
      <w:r>
        <w:rPr>
          <w:rFonts w:ascii="Arial" w:hAnsi="Arial" w:cs="Arial"/>
        </w:rPr>
        <w:t xml:space="preserve">7.1.1 Following the Completion Date of a Construction Project, each TO shall provide </w:t>
      </w:r>
      <w:r w:rsidR="00D70C4B">
        <w:rPr>
          <w:rFonts w:ascii="Arial" w:hAnsi="Arial" w:cs="Arial"/>
        </w:rPr>
        <w:t>The Company</w:t>
      </w:r>
      <w:r>
        <w:rPr>
          <w:rFonts w:ascii="Arial" w:hAnsi="Arial" w:cs="Arial"/>
        </w:rPr>
        <w:t xml:space="preserve"> no less than 82 calendar days prior to 31</w:t>
      </w:r>
      <w:r>
        <w:rPr>
          <w:rFonts w:ascii="Arial" w:hAnsi="Arial" w:cs="Arial"/>
          <w:vertAlign w:val="superscript"/>
        </w:rPr>
        <w:t>st</w:t>
      </w:r>
      <w:r>
        <w:rPr>
          <w:rFonts w:ascii="Arial" w:hAnsi="Arial" w:cs="Arial"/>
        </w:rPr>
        <w:t xml:space="preserve"> March and 30</w:t>
      </w:r>
      <w:r>
        <w:rPr>
          <w:rFonts w:ascii="Arial" w:hAnsi="Arial" w:cs="Arial"/>
          <w:vertAlign w:val="superscript"/>
        </w:rPr>
        <w:t>th</w:t>
      </w:r>
      <w:r>
        <w:rPr>
          <w:rFonts w:ascii="Arial" w:hAnsi="Arial" w:cs="Arial"/>
        </w:rPr>
        <w:t xml:space="preserve"> September of each year with an estimate of all payments which may be required to be paid by </w:t>
      </w:r>
      <w:r w:rsidR="00D70C4B">
        <w:rPr>
          <w:rFonts w:ascii="Arial" w:hAnsi="Arial" w:cs="Arial"/>
        </w:rPr>
        <w:t>The Company</w:t>
      </w:r>
      <w:r>
        <w:rPr>
          <w:rFonts w:ascii="Arial" w:hAnsi="Arial" w:cs="Arial"/>
        </w:rPr>
        <w:t xml:space="preserve"> in respect of Termination Amounts for the six-month period commencing from 31</w:t>
      </w:r>
      <w:r>
        <w:rPr>
          <w:rFonts w:ascii="Arial" w:hAnsi="Arial" w:cs="Arial"/>
          <w:vertAlign w:val="superscript"/>
        </w:rPr>
        <w:t>st</w:t>
      </w:r>
      <w:r>
        <w:rPr>
          <w:rFonts w:ascii="Arial" w:hAnsi="Arial" w:cs="Arial"/>
        </w:rPr>
        <w:t xml:space="preserve"> March and 30</w:t>
      </w:r>
      <w:r>
        <w:rPr>
          <w:rFonts w:ascii="Arial" w:hAnsi="Arial" w:cs="Arial"/>
          <w:vertAlign w:val="superscript"/>
        </w:rPr>
        <w:t>th</w:t>
      </w:r>
      <w:r>
        <w:rPr>
          <w:rFonts w:ascii="Arial" w:hAnsi="Arial" w:cs="Arial"/>
        </w:rPr>
        <w:t xml:space="preserve"> September (such charges to be in accordance with the relevant TO Charging Statement). The return shall be in the format laid out in Appendix D: Termination Amounts Reporting. In addition, the TO(s) shall provide to </w:t>
      </w:r>
      <w:r w:rsidR="00D70C4B">
        <w:rPr>
          <w:rFonts w:ascii="Arial" w:hAnsi="Arial" w:cs="Arial"/>
        </w:rPr>
        <w:t>The Company</w:t>
      </w:r>
      <w:r>
        <w:rPr>
          <w:rFonts w:ascii="Arial" w:hAnsi="Arial" w:cs="Arial"/>
        </w:rPr>
        <w:t xml:space="preserve"> all information and explanations needed by </w:t>
      </w:r>
      <w:r w:rsidR="00D70C4B">
        <w:rPr>
          <w:rFonts w:ascii="Arial" w:hAnsi="Arial" w:cs="Arial"/>
        </w:rPr>
        <w:t>The Company</w:t>
      </w:r>
      <w:r>
        <w:rPr>
          <w:rFonts w:ascii="Arial" w:hAnsi="Arial" w:cs="Arial"/>
        </w:rPr>
        <w:t xml:space="preserve"> in order to answer any queries raised by a User on such estimates.</w:t>
      </w:r>
    </w:p>
    <w:p w14:paraId="7EE1B40C" w14:textId="77777777" w:rsidR="00F13DB6" w:rsidRDefault="00367237">
      <w:pPr>
        <w:kinsoku w:val="0"/>
        <w:overflowPunct w:val="0"/>
        <w:autoSpaceDE/>
        <w:autoSpaceDN/>
        <w:adjustRightInd/>
        <w:spacing w:before="119" w:line="277" w:lineRule="exact"/>
        <w:ind w:left="72" w:right="72"/>
        <w:textAlignment w:val="baseline"/>
        <w:rPr>
          <w:rFonts w:ascii="Arial" w:hAnsi="Arial" w:cs="Arial"/>
          <w:b/>
          <w:bCs/>
          <w:i/>
          <w:iCs/>
          <w:spacing w:val="27"/>
          <w:sz w:val="24"/>
          <w:szCs w:val="24"/>
        </w:rPr>
      </w:pPr>
      <w:r>
        <w:rPr>
          <w:rFonts w:ascii="Arial" w:hAnsi="Arial" w:cs="Arial"/>
          <w:b/>
          <w:bCs/>
          <w:i/>
          <w:iCs/>
          <w:spacing w:val="27"/>
          <w:sz w:val="24"/>
          <w:szCs w:val="24"/>
        </w:rPr>
        <w:t>7.2 Closure</w:t>
      </w:r>
    </w:p>
    <w:p w14:paraId="33C52639" w14:textId="77777777" w:rsidR="00F13DB6" w:rsidRDefault="00367237">
      <w:pPr>
        <w:kinsoku w:val="0"/>
        <w:overflowPunct w:val="0"/>
        <w:autoSpaceDE/>
        <w:autoSpaceDN/>
        <w:adjustRightInd/>
        <w:spacing w:before="119" w:line="230" w:lineRule="exact"/>
        <w:ind w:left="792" w:right="72" w:hanging="720"/>
        <w:textAlignment w:val="baseline"/>
        <w:rPr>
          <w:rFonts w:ascii="Arial" w:hAnsi="Arial" w:cs="Arial"/>
          <w:spacing w:val="-1"/>
        </w:rPr>
      </w:pPr>
      <w:r>
        <w:rPr>
          <w:rFonts w:ascii="Arial" w:hAnsi="Arial" w:cs="Arial"/>
          <w:spacing w:val="-1"/>
        </w:rPr>
        <w:t>7.2.1 Following the Completion Date of a Construction Project and/or termination of a Construction Agreement, Schemes need to be formally closed and the final construction costs identified and provided within timescales agreed between the relevant Parties, but in any event within 12 months.</w:t>
      </w:r>
    </w:p>
    <w:p w14:paraId="2D5827E8" w14:textId="77777777" w:rsidR="00F13DB6" w:rsidRDefault="00367237">
      <w:pPr>
        <w:kinsoku w:val="0"/>
        <w:overflowPunct w:val="0"/>
        <w:autoSpaceDE/>
        <w:autoSpaceDN/>
        <w:adjustRightInd/>
        <w:spacing w:before="121" w:line="230" w:lineRule="exact"/>
        <w:ind w:left="792" w:right="72" w:hanging="720"/>
        <w:jc w:val="both"/>
        <w:textAlignment w:val="baseline"/>
        <w:rPr>
          <w:rFonts w:ascii="Arial" w:hAnsi="Arial" w:cs="Arial"/>
        </w:rPr>
      </w:pPr>
      <w:r>
        <w:rPr>
          <w:rFonts w:ascii="Arial" w:hAnsi="Arial" w:cs="Arial"/>
        </w:rPr>
        <w:t>7.2.2 On completion of a Scheme, the closure process in section 7.3 shall be followed in the case of firm price agreements, with the exception that TO charges do not need to be calculated.</w:t>
      </w:r>
    </w:p>
    <w:p w14:paraId="29FFC8E6" w14:textId="77777777" w:rsidR="00F13DB6" w:rsidRDefault="00367237">
      <w:pPr>
        <w:kinsoku w:val="0"/>
        <w:overflowPunct w:val="0"/>
        <w:autoSpaceDE/>
        <w:autoSpaceDN/>
        <w:adjustRightInd/>
        <w:spacing w:before="117" w:line="230" w:lineRule="exact"/>
        <w:ind w:left="792" w:right="72" w:hanging="720"/>
        <w:jc w:val="both"/>
        <w:textAlignment w:val="baseline"/>
        <w:rPr>
          <w:rFonts w:ascii="Arial" w:hAnsi="Arial" w:cs="Arial"/>
        </w:rPr>
      </w:pPr>
      <w:r>
        <w:rPr>
          <w:rFonts w:ascii="Arial" w:hAnsi="Arial" w:cs="Arial"/>
        </w:rPr>
        <w:t>7.2.3 Termination of a Construction Agreement before completion may give rise to TO Final Sums and termination of a Bilateral Agreement after commissioning may give rise to Termination Amounts. In both circumstances a closure process will need to be carried out and these are covered in this procedure.</w:t>
      </w:r>
    </w:p>
    <w:p w14:paraId="54CADC52" w14:textId="77777777" w:rsidR="00F13DB6" w:rsidRDefault="00367237">
      <w:pPr>
        <w:tabs>
          <w:tab w:val="left" w:pos="936"/>
        </w:tabs>
        <w:kinsoku w:val="0"/>
        <w:overflowPunct w:val="0"/>
        <w:autoSpaceDE/>
        <w:autoSpaceDN/>
        <w:adjustRightInd/>
        <w:spacing w:before="124" w:line="277" w:lineRule="exact"/>
        <w:ind w:left="72" w:right="72"/>
        <w:textAlignment w:val="baseline"/>
        <w:rPr>
          <w:rFonts w:ascii="Arial" w:hAnsi="Arial" w:cs="Arial"/>
          <w:b/>
          <w:bCs/>
          <w:i/>
          <w:iCs/>
          <w:sz w:val="24"/>
          <w:szCs w:val="24"/>
        </w:rPr>
      </w:pPr>
      <w:r>
        <w:rPr>
          <w:rFonts w:ascii="Arial" w:hAnsi="Arial" w:cs="Arial"/>
          <w:b/>
          <w:bCs/>
          <w:i/>
          <w:iCs/>
          <w:sz w:val="24"/>
          <w:szCs w:val="24"/>
        </w:rPr>
        <w:t>7.3</w:t>
      </w:r>
      <w:r>
        <w:rPr>
          <w:rFonts w:ascii="Arial" w:hAnsi="Arial" w:cs="Arial"/>
          <w:b/>
          <w:bCs/>
          <w:i/>
          <w:iCs/>
          <w:sz w:val="24"/>
          <w:szCs w:val="24"/>
        </w:rPr>
        <w:tab/>
        <w:t>Closure upon completion of Scheme</w:t>
      </w:r>
    </w:p>
    <w:p w14:paraId="05731B8C" w14:textId="77777777" w:rsidR="00F13DB6" w:rsidRDefault="00367237">
      <w:pPr>
        <w:kinsoku w:val="0"/>
        <w:overflowPunct w:val="0"/>
        <w:autoSpaceDE/>
        <w:autoSpaceDN/>
        <w:adjustRightInd/>
        <w:spacing w:before="118" w:line="230" w:lineRule="exact"/>
        <w:ind w:left="792" w:right="72" w:hanging="720"/>
        <w:jc w:val="both"/>
        <w:textAlignment w:val="baseline"/>
        <w:rPr>
          <w:rFonts w:ascii="Arial" w:hAnsi="Arial" w:cs="Arial"/>
        </w:rPr>
      </w:pPr>
      <w:r>
        <w:rPr>
          <w:rFonts w:ascii="Arial" w:hAnsi="Arial" w:cs="Arial"/>
        </w:rPr>
        <w:t>7.3.1 Within 2 months of the Completion Date (in the TO Construction Programme), where either party to a TOCA considers it necessary, such parties shall arrange a Post Project Review to consider the proposed contents of the Final Project Report including any learning points.</w:t>
      </w:r>
    </w:p>
    <w:p w14:paraId="2BF47099" w14:textId="20B74CC8" w:rsidR="00F13DB6" w:rsidRDefault="00367237">
      <w:pPr>
        <w:kinsoku w:val="0"/>
        <w:overflowPunct w:val="0"/>
        <w:autoSpaceDE/>
        <w:autoSpaceDN/>
        <w:adjustRightInd/>
        <w:spacing w:before="121" w:line="230" w:lineRule="exact"/>
        <w:ind w:left="792" w:right="72" w:hanging="720"/>
        <w:jc w:val="both"/>
        <w:textAlignment w:val="baseline"/>
        <w:rPr>
          <w:rFonts w:ascii="Arial" w:hAnsi="Arial" w:cs="Arial"/>
        </w:rPr>
      </w:pPr>
      <w:r>
        <w:rPr>
          <w:rFonts w:ascii="Arial" w:hAnsi="Arial" w:cs="Arial"/>
        </w:rPr>
        <w:t xml:space="preserve">7.3.2 Within 8 months of the Completion Date (or as otherwise agreed), the TO shall send </w:t>
      </w:r>
      <w:r w:rsidR="00D70C4B">
        <w:rPr>
          <w:rFonts w:ascii="Arial" w:hAnsi="Arial" w:cs="Arial"/>
        </w:rPr>
        <w:t>The Company</w:t>
      </w:r>
      <w:r>
        <w:rPr>
          <w:rFonts w:ascii="Arial" w:hAnsi="Arial" w:cs="Arial"/>
        </w:rPr>
        <w:t xml:space="preserve"> a Final Project Report which shall contain the following, where appropriate:</w:t>
      </w:r>
    </w:p>
    <w:p w14:paraId="5B9073E6" w14:textId="77777777" w:rsidR="00F13DB6" w:rsidRDefault="00367237">
      <w:pPr>
        <w:numPr>
          <w:ilvl w:val="0"/>
          <w:numId w:val="9"/>
        </w:numPr>
        <w:kinsoku w:val="0"/>
        <w:overflowPunct w:val="0"/>
        <w:autoSpaceDE/>
        <w:autoSpaceDN/>
        <w:adjustRightInd/>
        <w:spacing w:before="131" w:after="444" w:line="230" w:lineRule="exact"/>
        <w:ind w:right="72"/>
        <w:jc w:val="both"/>
        <w:textAlignment w:val="baseline"/>
        <w:rPr>
          <w:rFonts w:ascii="Arial" w:hAnsi="Arial" w:cs="Arial"/>
        </w:rPr>
      </w:pPr>
      <w:r>
        <w:rPr>
          <w:rFonts w:ascii="Arial" w:hAnsi="Arial" w:cs="Arial"/>
        </w:rPr>
        <w:t>a signed statement from the TO(s) to the effect that all costs have been accounted for and that no further scheduled or planned financial payments are due under the TO(s) Construction Agreement and as at the date thereof, no financial claim has been made in respect of any other matter pertaining to the Scheme;</w:t>
      </w:r>
    </w:p>
    <w:p w14:paraId="4FBB21FC" w14:textId="3BA60C9A" w:rsidR="00F13DB6" w:rsidRDefault="00367237">
      <w:pPr>
        <w:numPr>
          <w:ilvl w:val="0"/>
          <w:numId w:val="10"/>
        </w:numPr>
        <w:tabs>
          <w:tab w:val="left" w:pos="4176"/>
        </w:tabs>
        <w:kinsoku w:val="0"/>
        <w:overflowPunct w:val="0"/>
        <w:autoSpaceDE/>
        <w:autoSpaceDN/>
        <w:adjustRightInd/>
        <w:spacing w:before="272" w:line="230" w:lineRule="exact"/>
        <w:ind w:right="72"/>
        <w:textAlignment w:val="baseline"/>
        <w:rPr>
          <w:rFonts w:ascii="Arial" w:hAnsi="Arial" w:cs="Arial"/>
        </w:rPr>
      </w:pPr>
      <w:r>
        <w:rPr>
          <w:rFonts w:ascii="Arial" w:hAnsi="Arial" w:cs="Arial"/>
        </w:rPr>
        <w:t>whether there are any</w:t>
      </w:r>
      <w:r w:rsidR="00A019AF">
        <w:rPr>
          <w:rFonts w:ascii="Arial" w:hAnsi="Arial" w:cs="Arial"/>
        </w:rPr>
        <w:t xml:space="preserve"> </w:t>
      </w:r>
      <w:r>
        <w:rPr>
          <w:rFonts w:ascii="Arial" w:hAnsi="Arial" w:cs="Arial"/>
        </w:rPr>
        <w:t>outstanding works;</w:t>
      </w:r>
    </w:p>
    <w:p w14:paraId="59139BCF" w14:textId="77777777" w:rsidR="00F13DB6" w:rsidRDefault="00F13DB6">
      <w:pPr>
        <w:widowControl/>
        <w:rPr>
          <w:sz w:val="24"/>
          <w:szCs w:val="24"/>
        </w:rPr>
        <w:sectPr w:rsidR="00F13DB6">
          <w:pgSz w:w="11904" w:h="16843"/>
          <w:pgMar w:top="800" w:right="1001" w:bottom="507" w:left="1298" w:header="720" w:footer="720" w:gutter="0"/>
          <w:cols w:space="720"/>
          <w:noEndnote/>
        </w:sectPr>
      </w:pPr>
    </w:p>
    <w:p w14:paraId="0D4AB788" w14:textId="06336D91" w:rsidR="00F13DB6" w:rsidRDefault="003A5776">
      <w:pPr>
        <w:kinsoku w:val="0"/>
        <w:overflowPunct w:val="0"/>
        <w:autoSpaceDE/>
        <w:autoSpaceDN/>
        <w:adjustRightInd/>
        <w:spacing w:before="120" w:line="230" w:lineRule="exact"/>
        <w:ind w:left="72" w:right="72"/>
        <w:textAlignment w:val="baseline"/>
        <w:rPr>
          <w:rFonts w:ascii="Arial" w:hAnsi="Arial" w:cs="Arial"/>
          <w:spacing w:val="-1"/>
        </w:rPr>
      </w:pPr>
      <w:r>
        <w:rPr>
          <w:rFonts w:ascii="Arial" w:hAnsi="Arial" w:cs="Arial"/>
          <w:spacing w:val="-1"/>
        </w:rPr>
        <w:lastRenderedPageBreak/>
        <w:br/>
      </w:r>
    </w:p>
    <w:p w14:paraId="066F8B64" w14:textId="77777777" w:rsidR="00F13DB6" w:rsidRDefault="00367237">
      <w:pPr>
        <w:numPr>
          <w:ilvl w:val="0"/>
          <w:numId w:val="11"/>
        </w:numPr>
        <w:kinsoku w:val="0"/>
        <w:overflowPunct w:val="0"/>
        <w:autoSpaceDE/>
        <w:autoSpaceDN/>
        <w:adjustRightInd/>
        <w:spacing w:before="23" w:line="231" w:lineRule="exact"/>
        <w:ind w:right="1152"/>
        <w:textAlignment w:val="baseline"/>
        <w:rPr>
          <w:rFonts w:ascii="Arial" w:hAnsi="Arial" w:cs="Arial"/>
        </w:rPr>
      </w:pPr>
      <w:r>
        <w:rPr>
          <w:rFonts w:ascii="Arial" w:hAnsi="Arial" w:cs="Arial"/>
        </w:rPr>
        <w:t>finalised schedules of data, as identified in Appendix C: Scheme Outturn Charge Notification</w:t>
      </w:r>
    </w:p>
    <w:p w14:paraId="00432A8A" w14:textId="330960C9" w:rsidR="00F13DB6" w:rsidRDefault="00367237">
      <w:pPr>
        <w:numPr>
          <w:ilvl w:val="0"/>
          <w:numId w:val="11"/>
        </w:numPr>
        <w:kinsoku w:val="0"/>
        <w:overflowPunct w:val="0"/>
        <w:autoSpaceDE/>
        <w:autoSpaceDN/>
        <w:adjustRightInd/>
        <w:spacing w:before="115" w:line="250" w:lineRule="exact"/>
        <w:ind w:right="72"/>
        <w:textAlignment w:val="baseline"/>
        <w:rPr>
          <w:rFonts w:ascii="Arial" w:hAnsi="Arial" w:cs="Arial"/>
        </w:rPr>
      </w:pPr>
      <w:r>
        <w:rPr>
          <w:rFonts w:ascii="Arial" w:hAnsi="Arial" w:cs="Arial"/>
        </w:rPr>
        <w:t xml:space="preserve">lessons learned impacting on </w:t>
      </w:r>
      <w:r w:rsidR="00D70C4B">
        <w:rPr>
          <w:rFonts w:ascii="Arial" w:hAnsi="Arial" w:cs="Arial"/>
        </w:rPr>
        <w:t>The Company</w:t>
      </w:r>
      <w:r>
        <w:rPr>
          <w:rFonts w:ascii="Arial" w:hAnsi="Arial" w:cs="Arial"/>
        </w:rPr>
        <w:t xml:space="preserve"> /TO interface;</w:t>
      </w:r>
    </w:p>
    <w:p w14:paraId="2BC38DE2" w14:textId="09D2C77B" w:rsidR="00F13DB6" w:rsidRDefault="00367237">
      <w:pPr>
        <w:numPr>
          <w:ilvl w:val="0"/>
          <w:numId w:val="11"/>
        </w:numPr>
        <w:kinsoku w:val="0"/>
        <w:overflowPunct w:val="0"/>
        <w:autoSpaceDE/>
        <w:autoSpaceDN/>
        <w:adjustRightInd/>
        <w:spacing w:before="138" w:line="226" w:lineRule="exact"/>
        <w:ind w:right="648"/>
        <w:textAlignment w:val="baseline"/>
        <w:rPr>
          <w:rFonts w:ascii="Arial" w:hAnsi="Arial" w:cs="Arial"/>
        </w:rPr>
      </w:pPr>
      <w:r>
        <w:rPr>
          <w:rFonts w:ascii="Arial" w:hAnsi="Arial" w:cs="Arial"/>
        </w:rPr>
        <w:t xml:space="preserve">variance analysis of finalised schedules of data against the latest schedules provided to </w:t>
      </w:r>
      <w:r w:rsidR="00D70C4B">
        <w:rPr>
          <w:rFonts w:ascii="Arial" w:hAnsi="Arial" w:cs="Arial"/>
        </w:rPr>
        <w:t>The Company</w:t>
      </w:r>
      <w:r>
        <w:rPr>
          <w:rFonts w:ascii="Arial" w:hAnsi="Arial" w:cs="Arial"/>
        </w:rPr>
        <w:t xml:space="preserve"> ; and</w:t>
      </w:r>
    </w:p>
    <w:p w14:paraId="0826CEDA" w14:textId="77777777" w:rsidR="00F13DB6" w:rsidRDefault="00367237">
      <w:pPr>
        <w:numPr>
          <w:ilvl w:val="0"/>
          <w:numId w:val="11"/>
        </w:numPr>
        <w:kinsoku w:val="0"/>
        <w:overflowPunct w:val="0"/>
        <w:autoSpaceDE/>
        <w:autoSpaceDN/>
        <w:adjustRightInd/>
        <w:spacing w:before="145" w:line="225" w:lineRule="exact"/>
        <w:ind w:right="288"/>
        <w:textAlignment w:val="baseline"/>
        <w:rPr>
          <w:rFonts w:ascii="Arial" w:hAnsi="Arial" w:cs="Arial"/>
        </w:rPr>
      </w:pPr>
      <w:r>
        <w:rPr>
          <w:rFonts w:ascii="Arial" w:hAnsi="Arial" w:cs="Arial"/>
        </w:rPr>
        <w:t>confirmation by the TO(s) of the addition of appropriate data for the Works to the Connection Site Specification and Services Capability Specification.</w:t>
      </w:r>
    </w:p>
    <w:p w14:paraId="53DA4874" w14:textId="5ECF46F9" w:rsidR="00F13DB6" w:rsidRDefault="00367237">
      <w:pPr>
        <w:kinsoku w:val="0"/>
        <w:overflowPunct w:val="0"/>
        <w:autoSpaceDE/>
        <w:autoSpaceDN/>
        <w:adjustRightInd/>
        <w:spacing w:before="127" w:line="228" w:lineRule="exact"/>
        <w:ind w:left="792" w:right="72" w:hanging="720"/>
        <w:jc w:val="both"/>
        <w:textAlignment w:val="baseline"/>
        <w:rPr>
          <w:rFonts w:ascii="Arial" w:hAnsi="Arial" w:cs="Arial"/>
          <w:spacing w:val="2"/>
        </w:rPr>
      </w:pPr>
      <w:r>
        <w:rPr>
          <w:rFonts w:ascii="Arial" w:hAnsi="Arial" w:cs="Arial"/>
          <w:spacing w:val="2"/>
        </w:rPr>
        <w:t xml:space="preserve">7.3.3 </w:t>
      </w:r>
      <w:r w:rsidR="00D70C4B">
        <w:rPr>
          <w:rFonts w:ascii="Arial" w:hAnsi="Arial" w:cs="Arial"/>
          <w:spacing w:val="2"/>
        </w:rPr>
        <w:t>The Company</w:t>
      </w:r>
      <w:r>
        <w:rPr>
          <w:rFonts w:ascii="Arial" w:hAnsi="Arial" w:cs="Arial"/>
          <w:spacing w:val="2"/>
        </w:rPr>
        <w:t xml:space="preserve"> shall check the contents of the Final Project Report. If required, </w:t>
      </w:r>
      <w:r w:rsidR="00D70C4B">
        <w:rPr>
          <w:rFonts w:ascii="Arial" w:hAnsi="Arial" w:cs="Arial"/>
          <w:spacing w:val="2"/>
        </w:rPr>
        <w:t>The Company</w:t>
      </w:r>
      <w:r>
        <w:rPr>
          <w:rFonts w:ascii="Arial" w:hAnsi="Arial" w:cs="Arial"/>
          <w:spacing w:val="2"/>
        </w:rPr>
        <w:t xml:space="preserve"> shall request further detail/clarification from a TO, specifying a reasonable response time and details of the query.</w:t>
      </w:r>
    </w:p>
    <w:p w14:paraId="781A5A03" w14:textId="50E2A8EE" w:rsidR="00F13DB6" w:rsidRDefault="00367237">
      <w:pPr>
        <w:kinsoku w:val="0"/>
        <w:overflowPunct w:val="0"/>
        <w:autoSpaceDE/>
        <w:autoSpaceDN/>
        <w:adjustRightInd/>
        <w:spacing w:before="131" w:line="225" w:lineRule="exact"/>
        <w:ind w:left="792" w:right="72" w:hanging="720"/>
        <w:jc w:val="both"/>
        <w:textAlignment w:val="baseline"/>
        <w:rPr>
          <w:rFonts w:ascii="Arial" w:hAnsi="Arial" w:cs="Arial"/>
        </w:rPr>
      </w:pPr>
      <w:r>
        <w:rPr>
          <w:rFonts w:ascii="Arial" w:hAnsi="Arial" w:cs="Arial"/>
        </w:rPr>
        <w:t xml:space="preserve">7.3.4 The relevant TO shall supply the further detail or clarification regarding the contents of the Final Project Report if requested by </w:t>
      </w:r>
      <w:r w:rsidR="00D70C4B">
        <w:rPr>
          <w:rFonts w:ascii="Arial" w:hAnsi="Arial" w:cs="Arial"/>
        </w:rPr>
        <w:t>The Company</w:t>
      </w:r>
      <w:r>
        <w:rPr>
          <w:rFonts w:ascii="Arial" w:hAnsi="Arial" w:cs="Arial"/>
        </w:rPr>
        <w:t>.</w:t>
      </w:r>
    </w:p>
    <w:p w14:paraId="25FC170F" w14:textId="77777777" w:rsidR="00F13DB6" w:rsidRDefault="00367237">
      <w:pPr>
        <w:kinsoku w:val="0"/>
        <w:overflowPunct w:val="0"/>
        <w:autoSpaceDE/>
        <w:autoSpaceDN/>
        <w:adjustRightInd/>
        <w:spacing w:before="121" w:line="230" w:lineRule="exact"/>
        <w:ind w:left="792" w:right="72" w:hanging="720"/>
        <w:jc w:val="both"/>
        <w:textAlignment w:val="baseline"/>
        <w:rPr>
          <w:rFonts w:ascii="Arial" w:hAnsi="Arial" w:cs="Arial"/>
        </w:rPr>
      </w:pPr>
      <w:r>
        <w:rPr>
          <w:rFonts w:ascii="Arial" w:hAnsi="Arial" w:cs="Arial"/>
        </w:rPr>
        <w:t>7.3.5 Where a User has a query concerning the outturn charges based upon those figures provided in the Final Project Report, the process set out in the STCP 14-3 Customer Charging Queries, shall be followed.</w:t>
      </w:r>
    </w:p>
    <w:p w14:paraId="530D5890" w14:textId="38D98920" w:rsidR="00F13DB6" w:rsidRDefault="00367237">
      <w:pPr>
        <w:kinsoku w:val="0"/>
        <w:overflowPunct w:val="0"/>
        <w:autoSpaceDE/>
        <w:autoSpaceDN/>
        <w:adjustRightInd/>
        <w:spacing w:before="116" w:line="230" w:lineRule="exact"/>
        <w:ind w:left="792" w:right="72" w:hanging="720"/>
        <w:jc w:val="both"/>
        <w:textAlignment w:val="baseline"/>
        <w:rPr>
          <w:rFonts w:ascii="Arial" w:hAnsi="Arial" w:cs="Arial"/>
        </w:rPr>
      </w:pPr>
      <w:r>
        <w:rPr>
          <w:rFonts w:ascii="Arial" w:hAnsi="Arial" w:cs="Arial"/>
        </w:rPr>
        <w:t xml:space="preserve">7.3.6 When the closure process has been completed </w:t>
      </w:r>
      <w:r w:rsidR="00D70C4B">
        <w:rPr>
          <w:rFonts w:ascii="Arial" w:hAnsi="Arial" w:cs="Arial"/>
        </w:rPr>
        <w:t>The Company</w:t>
      </w:r>
      <w:r>
        <w:rPr>
          <w:rFonts w:ascii="Arial" w:hAnsi="Arial" w:cs="Arial"/>
        </w:rPr>
        <w:t xml:space="preserve"> shall notify the TO(s) and confirm </w:t>
      </w:r>
      <w:r w:rsidR="00D70C4B">
        <w:rPr>
          <w:rFonts w:ascii="Arial" w:hAnsi="Arial" w:cs="Arial"/>
        </w:rPr>
        <w:t xml:space="preserve">The </w:t>
      </w:r>
      <w:r w:rsidR="003616EE">
        <w:rPr>
          <w:rFonts w:ascii="Arial" w:hAnsi="Arial" w:cs="Arial"/>
        </w:rPr>
        <w:t>Company’s</w:t>
      </w:r>
      <w:r>
        <w:rPr>
          <w:rFonts w:ascii="Arial" w:hAnsi="Arial" w:cs="Arial"/>
        </w:rPr>
        <w:t xml:space="preserve"> acceptance of the Final Project Report.</w:t>
      </w:r>
    </w:p>
    <w:p w14:paraId="420B7C68" w14:textId="6393FCA9" w:rsidR="00F13DB6" w:rsidRDefault="00367237">
      <w:pPr>
        <w:kinsoku w:val="0"/>
        <w:overflowPunct w:val="0"/>
        <w:autoSpaceDE/>
        <w:autoSpaceDN/>
        <w:adjustRightInd/>
        <w:spacing w:before="131" w:line="225" w:lineRule="exact"/>
        <w:ind w:left="792" w:right="72" w:hanging="720"/>
        <w:jc w:val="both"/>
        <w:textAlignment w:val="baseline"/>
        <w:rPr>
          <w:rFonts w:ascii="Arial" w:hAnsi="Arial" w:cs="Arial"/>
        </w:rPr>
      </w:pPr>
      <w:r>
        <w:rPr>
          <w:rFonts w:ascii="Arial" w:hAnsi="Arial" w:cs="Arial"/>
        </w:rPr>
        <w:t xml:space="preserve">7.3.7 In the event that </w:t>
      </w:r>
      <w:r w:rsidR="00D70C4B">
        <w:rPr>
          <w:rFonts w:ascii="Arial" w:hAnsi="Arial" w:cs="Arial"/>
        </w:rPr>
        <w:t>The Company</w:t>
      </w:r>
      <w:r>
        <w:rPr>
          <w:rFonts w:ascii="Arial" w:hAnsi="Arial" w:cs="Arial"/>
        </w:rPr>
        <w:t xml:space="preserve"> has over/underpaid given the figures in the Final Project Report, the relevant TO shall submit a reconciling invoice to </w:t>
      </w:r>
      <w:r w:rsidR="00D70C4B">
        <w:rPr>
          <w:rFonts w:ascii="Arial" w:hAnsi="Arial" w:cs="Arial"/>
        </w:rPr>
        <w:t>The Company</w:t>
      </w:r>
      <w:r>
        <w:rPr>
          <w:rFonts w:ascii="Arial" w:hAnsi="Arial" w:cs="Arial"/>
        </w:rPr>
        <w:t xml:space="preserve"> .</w:t>
      </w:r>
    </w:p>
    <w:p w14:paraId="4DB0716E" w14:textId="3F50C898" w:rsidR="00F13DB6" w:rsidRDefault="00367237">
      <w:pPr>
        <w:kinsoku w:val="0"/>
        <w:overflowPunct w:val="0"/>
        <w:autoSpaceDE/>
        <w:autoSpaceDN/>
        <w:adjustRightInd/>
        <w:spacing w:before="129" w:line="226" w:lineRule="exact"/>
        <w:ind w:left="792" w:right="72" w:hanging="720"/>
        <w:jc w:val="both"/>
        <w:textAlignment w:val="baseline"/>
        <w:rPr>
          <w:rFonts w:ascii="Arial" w:hAnsi="Arial" w:cs="Arial"/>
        </w:rPr>
      </w:pPr>
      <w:r>
        <w:rPr>
          <w:rFonts w:ascii="Arial" w:hAnsi="Arial" w:cs="Arial"/>
        </w:rPr>
        <w:t xml:space="preserve">7.3.8 </w:t>
      </w:r>
      <w:r w:rsidR="00D70C4B">
        <w:rPr>
          <w:rFonts w:ascii="Arial" w:hAnsi="Arial" w:cs="Arial"/>
        </w:rPr>
        <w:t>The Company</w:t>
      </w:r>
      <w:r>
        <w:rPr>
          <w:rFonts w:ascii="Arial" w:hAnsi="Arial" w:cs="Arial"/>
        </w:rPr>
        <w:t xml:space="preserve"> shall check the reconciling invoice and settle any outstanding sums in accordance with STCP 13-1 Invoicing and Payment.</w:t>
      </w:r>
    </w:p>
    <w:p w14:paraId="04FC6607" w14:textId="77777777" w:rsidR="00F13DB6" w:rsidRDefault="00367237">
      <w:pPr>
        <w:tabs>
          <w:tab w:val="decimal" w:pos="216"/>
          <w:tab w:val="left" w:pos="936"/>
        </w:tabs>
        <w:kinsoku w:val="0"/>
        <w:overflowPunct w:val="0"/>
        <w:autoSpaceDE/>
        <w:autoSpaceDN/>
        <w:adjustRightInd/>
        <w:spacing w:before="124" w:line="273" w:lineRule="exact"/>
        <w:ind w:left="72" w:right="72"/>
        <w:textAlignment w:val="baseline"/>
        <w:rPr>
          <w:rFonts w:ascii="Arial" w:hAnsi="Arial" w:cs="Arial"/>
          <w:b/>
          <w:bCs/>
          <w:i/>
          <w:iCs/>
          <w:sz w:val="24"/>
          <w:szCs w:val="24"/>
        </w:rPr>
      </w:pPr>
      <w:r>
        <w:rPr>
          <w:rFonts w:ascii="Arial" w:hAnsi="Arial" w:cs="Arial"/>
          <w:b/>
          <w:bCs/>
          <w:i/>
          <w:iCs/>
          <w:sz w:val="24"/>
          <w:szCs w:val="24"/>
        </w:rPr>
        <w:tab/>
        <w:t>7.4</w:t>
      </w:r>
      <w:r>
        <w:rPr>
          <w:rFonts w:ascii="Arial" w:hAnsi="Arial" w:cs="Arial"/>
          <w:b/>
          <w:bCs/>
          <w:i/>
          <w:iCs/>
          <w:sz w:val="24"/>
          <w:szCs w:val="24"/>
        </w:rPr>
        <w:tab/>
        <w:t>Closure upon termination of a TO Construction Agreement</w:t>
      </w:r>
    </w:p>
    <w:p w14:paraId="61E2BE95" w14:textId="192C49F6" w:rsidR="00F13DB6" w:rsidRDefault="00367237">
      <w:pPr>
        <w:kinsoku w:val="0"/>
        <w:overflowPunct w:val="0"/>
        <w:autoSpaceDE/>
        <w:autoSpaceDN/>
        <w:adjustRightInd/>
        <w:spacing w:before="123" w:line="230" w:lineRule="exact"/>
        <w:ind w:left="792" w:right="72" w:hanging="720"/>
        <w:jc w:val="both"/>
        <w:textAlignment w:val="baseline"/>
        <w:rPr>
          <w:rFonts w:ascii="Arial" w:hAnsi="Arial" w:cs="Arial"/>
        </w:rPr>
      </w:pPr>
      <w:r>
        <w:rPr>
          <w:rFonts w:ascii="Arial" w:hAnsi="Arial" w:cs="Arial"/>
        </w:rPr>
        <w:t xml:space="preserve">7.4.1 Following the termination of a TO Construction Agreement the TO shall send </w:t>
      </w:r>
      <w:r w:rsidR="00D70C4B">
        <w:rPr>
          <w:rFonts w:ascii="Arial" w:hAnsi="Arial" w:cs="Arial"/>
        </w:rPr>
        <w:t>The Company</w:t>
      </w:r>
      <w:r>
        <w:rPr>
          <w:rFonts w:ascii="Arial" w:hAnsi="Arial" w:cs="Arial"/>
        </w:rPr>
        <w:t xml:space="preserve"> an update of outstanding contents and Final Sums and a Termination Report in accordance with the provisions of the TO Construction Agreement.</w:t>
      </w:r>
    </w:p>
    <w:p w14:paraId="52B64221" w14:textId="4407F357" w:rsidR="00F13DB6" w:rsidRDefault="00367237">
      <w:pPr>
        <w:kinsoku w:val="0"/>
        <w:overflowPunct w:val="0"/>
        <w:autoSpaceDE/>
        <w:autoSpaceDN/>
        <w:adjustRightInd/>
        <w:spacing w:before="110" w:line="235" w:lineRule="exact"/>
        <w:ind w:left="792" w:right="72" w:hanging="720"/>
        <w:jc w:val="both"/>
        <w:textAlignment w:val="baseline"/>
        <w:rPr>
          <w:rFonts w:ascii="Arial" w:hAnsi="Arial" w:cs="Arial"/>
        </w:rPr>
      </w:pPr>
      <w:r>
        <w:rPr>
          <w:rFonts w:ascii="Arial" w:hAnsi="Arial" w:cs="Arial"/>
        </w:rPr>
        <w:t xml:space="preserve">7.4.2 On receipt of the Termination Report, </w:t>
      </w:r>
      <w:r w:rsidR="00D70C4B">
        <w:rPr>
          <w:rFonts w:ascii="Arial" w:hAnsi="Arial" w:cs="Arial"/>
        </w:rPr>
        <w:t>The Company</w:t>
      </w:r>
      <w:r>
        <w:rPr>
          <w:rFonts w:ascii="Arial" w:hAnsi="Arial" w:cs="Arial"/>
        </w:rPr>
        <w:t xml:space="preserve"> shall check the data. </w:t>
      </w:r>
      <w:r w:rsidR="00D70C4B">
        <w:rPr>
          <w:rFonts w:ascii="Arial" w:hAnsi="Arial" w:cs="Arial"/>
        </w:rPr>
        <w:t>The Company</w:t>
      </w:r>
      <w:r>
        <w:rPr>
          <w:rFonts w:ascii="Arial" w:hAnsi="Arial" w:cs="Arial"/>
        </w:rPr>
        <w:t xml:space="preserve"> may request further detail or clarification from the TO(s) regarding the Termination Report if required.</w:t>
      </w:r>
    </w:p>
    <w:p w14:paraId="3513CA53" w14:textId="5FCB155F" w:rsidR="00F13DB6" w:rsidRDefault="00367237">
      <w:pPr>
        <w:kinsoku w:val="0"/>
        <w:overflowPunct w:val="0"/>
        <w:autoSpaceDE/>
        <w:autoSpaceDN/>
        <w:adjustRightInd/>
        <w:spacing w:before="118" w:line="228" w:lineRule="exact"/>
        <w:ind w:left="792" w:right="72" w:hanging="720"/>
        <w:jc w:val="both"/>
        <w:textAlignment w:val="baseline"/>
        <w:rPr>
          <w:rFonts w:ascii="Arial" w:hAnsi="Arial" w:cs="Arial"/>
        </w:rPr>
      </w:pPr>
      <w:r>
        <w:rPr>
          <w:rFonts w:ascii="Arial" w:hAnsi="Arial" w:cs="Arial"/>
        </w:rPr>
        <w:t xml:space="preserve">7.4.3 Upon request by </w:t>
      </w:r>
      <w:r w:rsidR="00D70C4B">
        <w:rPr>
          <w:rFonts w:ascii="Arial" w:hAnsi="Arial" w:cs="Arial"/>
        </w:rPr>
        <w:t>The Company</w:t>
      </w:r>
      <w:r>
        <w:rPr>
          <w:rFonts w:ascii="Arial" w:hAnsi="Arial" w:cs="Arial"/>
        </w:rPr>
        <w:t xml:space="preserve"> the TO(s) shall supply further detail or clarification regarding the Termination Report if required and shall notify </w:t>
      </w:r>
      <w:r w:rsidR="00D70C4B">
        <w:rPr>
          <w:rFonts w:ascii="Arial" w:hAnsi="Arial" w:cs="Arial"/>
        </w:rPr>
        <w:t>The Company</w:t>
      </w:r>
      <w:r>
        <w:rPr>
          <w:rFonts w:ascii="Arial" w:hAnsi="Arial" w:cs="Arial"/>
        </w:rPr>
        <w:t xml:space="preserve"> of any updates to the previously notified TO Final Sums and/or outstanding Consents.</w:t>
      </w:r>
    </w:p>
    <w:p w14:paraId="53459FED" w14:textId="0CFFBEC6" w:rsidR="00F13DB6" w:rsidRDefault="00367237">
      <w:pPr>
        <w:kinsoku w:val="0"/>
        <w:overflowPunct w:val="0"/>
        <w:autoSpaceDE/>
        <w:autoSpaceDN/>
        <w:adjustRightInd/>
        <w:spacing w:before="131" w:line="229" w:lineRule="exact"/>
        <w:ind w:left="792" w:right="72" w:hanging="720"/>
        <w:jc w:val="both"/>
        <w:textAlignment w:val="baseline"/>
        <w:rPr>
          <w:rFonts w:ascii="Arial" w:hAnsi="Arial" w:cs="Arial"/>
        </w:rPr>
      </w:pPr>
      <w:r>
        <w:rPr>
          <w:rFonts w:ascii="Arial" w:hAnsi="Arial" w:cs="Arial"/>
        </w:rPr>
        <w:t xml:space="preserve">7.4.4 As soon as reasonably practicable, and in any case within 6 months of the termination of the TO(s) Construction Agreement, the TO(s) shall provide </w:t>
      </w:r>
      <w:r w:rsidR="00D70C4B">
        <w:rPr>
          <w:rFonts w:ascii="Arial" w:hAnsi="Arial" w:cs="Arial"/>
        </w:rPr>
        <w:t>The Company</w:t>
      </w:r>
      <w:r>
        <w:rPr>
          <w:rFonts w:ascii="Arial" w:hAnsi="Arial" w:cs="Arial"/>
        </w:rPr>
        <w:t xml:space="preserve"> with a statement of TO Final Sums together with evidence of such costs having been incurred and/or paid, and/or having been committed to be incurred including any interest thereupon. The TO(s) shall also provide a statement signed on behalf of the TO(s) to confirm that all costs have been accounted for and that no further scheduled or planned financial payments are due under the TO(s) Construction Agreement and as at the date thereof, no financial claim has been made in respect of any other matter pertaining to the Scheme.</w:t>
      </w:r>
    </w:p>
    <w:p w14:paraId="311535C5" w14:textId="77777777" w:rsidR="00F13DB6" w:rsidRDefault="00367237">
      <w:pPr>
        <w:tabs>
          <w:tab w:val="decimal" w:pos="216"/>
          <w:tab w:val="left" w:pos="936"/>
        </w:tabs>
        <w:kinsoku w:val="0"/>
        <w:overflowPunct w:val="0"/>
        <w:autoSpaceDE/>
        <w:autoSpaceDN/>
        <w:adjustRightInd/>
        <w:spacing w:before="129" w:line="273" w:lineRule="exact"/>
        <w:ind w:left="72" w:right="72"/>
        <w:textAlignment w:val="baseline"/>
        <w:rPr>
          <w:rFonts w:ascii="Arial" w:hAnsi="Arial" w:cs="Arial"/>
          <w:b/>
          <w:bCs/>
          <w:i/>
          <w:iCs/>
          <w:sz w:val="24"/>
          <w:szCs w:val="24"/>
        </w:rPr>
      </w:pPr>
      <w:r>
        <w:rPr>
          <w:rFonts w:ascii="Arial" w:hAnsi="Arial" w:cs="Arial"/>
          <w:b/>
          <w:bCs/>
          <w:i/>
          <w:iCs/>
          <w:sz w:val="24"/>
          <w:szCs w:val="24"/>
        </w:rPr>
        <w:tab/>
        <w:t>7.5</w:t>
      </w:r>
      <w:r>
        <w:rPr>
          <w:rFonts w:ascii="Arial" w:hAnsi="Arial" w:cs="Arial"/>
          <w:b/>
          <w:bCs/>
          <w:i/>
          <w:iCs/>
          <w:sz w:val="24"/>
          <w:szCs w:val="24"/>
        </w:rPr>
        <w:tab/>
        <w:t>Closure upon termination of a Bilateral Agreement</w:t>
      </w:r>
    </w:p>
    <w:p w14:paraId="15BC84E9" w14:textId="77777777" w:rsidR="00F13DB6" w:rsidRDefault="00367237">
      <w:pPr>
        <w:kinsoku w:val="0"/>
        <w:overflowPunct w:val="0"/>
        <w:autoSpaceDE/>
        <w:autoSpaceDN/>
        <w:adjustRightInd/>
        <w:spacing w:before="117" w:line="230" w:lineRule="exact"/>
        <w:ind w:left="72" w:right="72"/>
        <w:textAlignment w:val="baseline"/>
        <w:rPr>
          <w:rFonts w:ascii="Arial" w:hAnsi="Arial" w:cs="Arial"/>
          <w:spacing w:val="4"/>
        </w:rPr>
      </w:pPr>
      <w:r>
        <w:rPr>
          <w:rFonts w:ascii="Arial" w:hAnsi="Arial" w:cs="Arial"/>
          <w:spacing w:val="4"/>
        </w:rPr>
        <w:t>7.5.1 Within 2 Business Days of:</w:t>
      </w:r>
    </w:p>
    <w:p w14:paraId="7C4396EA" w14:textId="4A466A33" w:rsidR="00F13DB6" w:rsidRDefault="00D70C4B">
      <w:pPr>
        <w:numPr>
          <w:ilvl w:val="0"/>
          <w:numId w:val="12"/>
        </w:numPr>
        <w:kinsoku w:val="0"/>
        <w:overflowPunct w:val="0"/>
        <w:autoSpaceDE/>
        <w:autoSpaceDN/>
        <w:adjustRightInd/>
        <w:spacing w:before="140" w:line="225" w:lineRule="exact"/>
        <w:ind w:right="72"/>
        <w:jc w:val="both"/>
        <w:textAlignment w:val="baseline"/>
        <w:rPr>
          <w:rFonts w:ascii="Arial" w:hAnsi="Arial" w:cs="Arial"/>
          <w:spacing w:val="-3"/>
        </w:rPr>
      </w:pPr>
      <w:r>
        <w:rPr>
          <w:rFonts w:ascii="Arial" w:hAnsi="Arial" w:cs="Arial"/>
          <w:spacing w:val="-3"/>
        </w:rPr>
        <w:t>The Company</w:t>
      </w:r>
      <w:r w:rsidR="00367237">
        <w:rPr>
          <w:rFonts w:ascii="Arial" w:hAnsi="Arial" w:cs="Arial"/>
          <w:spacing w:val="-3"/>
        </w:rPr>
        <w:t xml:space="preserve"> receiving notice from a User that the User intends to terminate, Disconnect or partially Disconnect the User Equipment which is connected to a TO’s Transmission System; or</w:t>
      </w:r>
    </w:p>
    <w:p w14:paraId="480178A8" w14:textId="0A65102E" w:rsidR="00F13DB6" w:rsidRDefault="00D70C4B">
      <w:pPr>
        <w:numPr>
          <w:ilvl w:val="0"/>
          <w:numId w:val="12"/>
        </w:numPr>
        <w:kinsoku w:val="0"/>
        <w:overflowPunct w:val="0"/>
        <w:autoSpaceDE/>
        <w:autoSpaceDN/>
        <w:adjustRightInd/>
        <w:spacing w:before="115" w:line="250" w:lineRule="exact"/>
        <w:ind w:right="72"/>
        <w:jc w:val="both"/>
        <w:textAlignment w:val="baseline"/>
        <w:rPr>
          <w:rFonts w:ascii="Arial" w:hAnsi="Arial" w:cs="Arial"/>
        </w:rPr>
      </w:pPr>
      <w:r>
        <w:rPr>
          <w:rFonts w:ascii="Arial" w:hAnsi="Arial" w:cs="Arial"/>
        </w:rPr>
        <w:t>The Company</w:t>
      </w:r>
      <w:r w:rsidR="00367237">
        <w:rPr>
          <w:rFonts w:ascii="Arial" w:hAnsi="Arial" w:cs="Arial"/>
        </w:rPr>
        <w:t xml:space="preserve"> giving notice of termination to the User</w:t>
      </w:r>
    </w:p>
    <w:p w14:paraId="7B7EA35D" w14:textId="622A6C88" w:rsidR="00F13DB6" w:rsidRDefault="00D70C4B">
      <w:pPr>
        <w:kinsoku w:val="0"/>
        <w:overflowPunct w:val="0"/>
        <w:autoSpaceDE/>
        <w:autoSpaceDN/>
        <w:adjustRightInd/>
        <w:spacing w:before="127" w:line="228" w:lineRule="exact"/>
        <w:ind w:left="792" w:right="72"/>
        <w:jc w:val="both"/>
        <w:textAlignment w:val="baseline"/>
        <w:rPr>
          <w:rFonts w:ascii="Arial" w:hAnsi="Arial" w:cs="Arial"/>
        </w:rPr>
      </w:pPr>
      <w:r>
        <w:rPr>
          <w:rFonts w:ascii="Arial" w:hAnsi="Arial" w:cs="Arial"/>
        </w:rPr>
        <w:t>The Company</w:t>
      </w:r>
      <w:r w:rsidR="00367237">
        <w:rPr>
          <w:rFonts w:ascii="Arial" w:hAnsi="Arial" w:cs="Arial"/>
        </w:rPr>
        <w:t xml:space="preserve"> Lead Person shall issue a notice of termination in the form of a Scheme Briefing Note (“SBN”) (see STCP18-1 Connection and Modification Application, Appendix B.1) to each Affected Party’s Named Contact. The SBN shall include (where appropriate):</w:t>
      </w:r>
    </w:p>
    <w:p w14:paraId="444E1AED" w14:textId="1092839D" w:rsidR="00F13DB6" w:rsidRDefault="00367237">
      <w:pPr>
        <w:numPr>
          <w:ilvl w:val="0"/>
          <w:numId w:val="13"/>
        </w:numPr>
        <w:kinsoku w:val="0"/>
        <w:overflowPunct w:val="0"/>
        <w:autoSpaceDE/>
        <w:autoSpaceDN/>
        <w:adjustRightInd/>
        <w:spacing w:before="787" w:line="255" w:lineRule="exact"/>
        <w:ind w:right="72"/>
        <w:textAlignment w:val="baseline"/>
        <w:rPr>
          <w:rFonts w:ascii="Arial" w:hAnsi="Arial" w:cs="Arial"/>
          <w:spacing w:val="3"/>
          <w:u w:val="single"/>
        </w:rPr>
      </w:pPr>
      <w:r>
        <w:rPr>
          <w:rFonts w:ascii="Arial" w:hAnsi="Arial" w:cs="Arial"/>
          <w:spacing w:val="3"/>
          <w:u w:val="single"/>
        </w:rPr>
        <w:lastRenderedPageBreak/>
        <w:t xml:space="preserve">a copy of the User’s notice to terminate and/or Disconnect or a copy of </w:t>
      </w:r>
      <w:r w:rsidR="00D70C4B">
        <w:rPr>
          <w:rFonts w:ascii="Arial" w:hAnsi="Arial" w:cs="Arial"/>
          <w:spacing w:val="3"/>
          <w:u w:val="single"/>
        </w:rPr>
        <w:t>The Company</w:t>
      </w:r>
      <w:r>
        <w:rPr>
          <w:rFonts w:ascii="Arial" w:hAnsi="Arial" w:cs="Arial"/>
          <w:spacing w:val="3"/>
          <w:u w:val="single"/>
        </w:rPr>
        <w:t xml:space="preserve"> notice of</w:t>
      </w:r>
    </w:p>
    <w:p w14:paraId="036BBE8F" w14:textId="7DFF06A0" w:rsidR="00F13DB6" w:rsidRDefault="00367237">
      <w:pPr>
        <w:tabs>
          <w:tab w:val="left" w:pos="4176"/>
        </w:tabs>
        <w:kinsoku w:val="0"/>
        <w:overflowPunct w:val="0"/>
        <w:autoSpaceDE/>
        <w:autoSpaceDN/>
        <w:adjustRightInd/>
        <w:spacing w:before="36" w:line="351" w:lineRule="exact"/>
        <w:ind w:left="1152" w:right="72"/>
        <w:textAlignment w:val="baseline"/>
        <w:rPr>
          <w:rFonts w:ascii="Arial" w:hAnsi="Arial" w:cs="Arial"/>
          <w:spacing w:val="-10"/>
        </w:rPr>
      </w:pPr>
      <w:r>
        <w:rPr>
          <w:rFonts w:ascii="Arial" w:hAnsi="Arial" w:cs="Arial"/>
          <w:spacing w:val="-10"/>
        </w:rPr>
        <w:t>termination;</w:t>
      </w:r>
      <w:r>
        <w:rPr>
          <w:rFonts w:ascii="Arial" w:hAnsi="Arial" w:cs="Arial"/>
          <w:spacing w:val="-10"/>
        </w:rPr>
        <w:tab/>
      </w:r>
    </w:p>
    <w:p w14:paraId="47631C3F" w14:textId="7E6594F6" w:rsidR="00F13DB6" w:rsidRDefault="00F13DB6">
      <w:pPr>
        <w:kinsoku w:val="0"/>
        <w:overflowPunct w:val="0"/>
        <w:autoSpaceDE/>
        <w:autoSpaceDN/>
        <w:adjustRightInd/>
        <w:spacing w:before="120" w:line="232" w:lineRule="exact"/>
        <w:ind w:left="72" w:right="72"/>
        <w:textAlignment w:val="baseline"/>
        <w:rPr>
          <w:rFonts w:ascii="Arial" w:hAnsi="Arial" w:cs="Arial"/>
          <w:spacing w:val="-1"/>
        </w:rPr>
      </w:pPr>
    </w:p>
    <w:p w14:paraId="403F7408" w14:textId="77777777" w:rsidR="00F13DB6" w:rsidRDefault="00367237">
      <w:pPr>
        <w:numPr>
          <w:ilvl w:val="0"/>
          <w:numId w:val="14"/>
        </w:numPr>
        <w:kinsoku w:val="0"/>
        <w:overflowPunct w:val="0"/>
        <w:autoSpaceDE/>
        <w:autoSpaceDN/>
        <w:adjustRightInd/>
        <w:spacing w:before="22" w:line="250" w:lineRule="exact"/>
        <w:ind w:right="72"/>
        <w:textAlignment w:val="baseline"/>
        <w:rPr>
          <w:rFonts w:ascii="Arial" w:hAnsi="Arial" w:cs="Arial"/>
          <w:spacing w:val="-1"/>
        </w:rPr>
      </w:pPr>
      <w:r>
        <w:rPr>
          <w:rFonts w:ascii="Arial" w:hAnsi="Arial" w:cs="Arial"/>
          <w:spacing w:val="-1"/>
        </w:rPr>
        <w:t>the date of termination;</w:t>
      </w:r>
    </w:p>
    <w:p w14:paraId="5D532AE6" w14:textId="2E35F0EA" w:rsidR="00F13DB6" w:rsidRDefault="00367237">
      <w:pPr>
        <w:kinsoku w:val="0"/>
        <w:overflowPunct w:val="0"/>
        <w:autoSpaceDE/>
        <w:autoSpaceDN/>
        <w:adjustRightInd/>
        <w:spacing w:before="134" w:line="230" w:lineRule="exact"/>
        <w:ind w:left="864" w:right="72"/>
        <w:textAlignment w:val="baseline"/>
        <w:rPr>
          <w:rFonts w:ascii="Arial" w:hAnsi="Arial" w:cs="Arial"/>
          <w:spacing w:val="2"/>
        </w:rPr>
      </w:pPr>
      <w:r>
        <w:rPr>
          <w:rFonts w:ascii="Arial" w:hAnsi="Arial" w:cs="Arial"/>
          <w:spacing w:val="2"/>
        </w:rPr>
        <w:t>•</w:t>
      </w:r>
      <w:r>
        <w:rPr>
          <w:rFonts w:ascii="Arial" w:hAnsi="Arial" w:cs="Arial"/>
          <w:spacing w:val="2"/>
        </w:rPr>
        <w:tab/>
        <w:t xml:space="preserve">the draft Disconnection Notice Programme dates entered by </w:t>
      </w:r>
      <w:r w:rsidR="00D70C4B">
        <w:rPr>
          <w:rFonts w:ascii="Arial" w:hAnsi="Arial" w:cs="Arial"/>
          <w:spacing w:val="2"/>
        </w:rPr>
        <w:t xml:space="preserve">The </w:t>
      </w:r>
      <w:r w:rsidR="00E064F0">
        <w:rPr>
          <w:rFonts w:ascii="Arial" w:hAnsi="Arial" w:cs="Arial"/>
          <w:spacing w:val="2"/>
        </w:rPr>
        <w:t>Company;</w:t>
      </w:r>
      <w:r>
        <w:rPr>
          <w:rFonts w:ascii="Arial" w:hAnsi="Arial" w:cs="Arial"/>
          <w:spacing w:val="2"/>
        </w:rPr>
        <w:t xml:space="preserve"> and</w:t>
      </w:r>
    </w:p>
    <w:p w14:paraId="5AA1AB25" w14:textId="734F7949" w:rsidR="00F13DB6" w:rsidRDefault="00367237">
      <w:pPr>
        <w:numPr>
          <w:ilvl w:val="0"/>
          <w:numId w:val="14"/>
        </w:numPr>
        <w:kinsoku w:val="0"/>
        <w:overflowPunct w:val="0"/>
        <w:autoSpaceDE/>
        <w:autoSpaceDN/>
        <w:adjustRightInd/>
        <w:spacing w:before="134" w:line="231" w:lineRule="exact"/>
        <w:ind w:right="72"/>
        <w:jc w:val="both"/>
        <w:textAlignment w:val="baseline"/>
        <w:rPr>
          <w:rFonts w:ascii="Arial" w:hAnsi="Arial" w:cs="Arial"/>
        </w:rPr>
      </w:pPr>
      <w:r>
        <w:rPr>
          <w:rFonts w:ascii="Arial" w:hAnsi="Arial" w:cs="Arial"/>
        </w:rPr>
        <w:t xml:space="preserve">details of the Disconnection, identifying the Host TO, Affected TO(s) and Other Affected TO(s) as appropriate, </w:t>
      </w:r>
      <w:r w:rsidR="00D70C4B">
        <w:rPr>
          <w:rFonts w:ascii="Arial" w:hAnsi="Arial" w:cs="Arial"/>
        </w:rPr>
        <w:t>The Company</w:t>
      </w:r>
      <w:r>
        <w:rPr>
          <w:rFonts w:ascii="Arial" w:hAnsi="Arial" w:cs="Arial"/>
        </w:rPr>
        <w:t xml:space="preserve"> Lead Person and a </w:t>
      </w:r>
      <w:r w:rsidR="00D70C4B">
        <w:rPr>
          <w:rFonts w:ascii="Arial" w:hAnsi="Arial" w:cs="Arial"/>
        </w:rPr>
        <w:t>The Company</w:t>
      </w:r>
      <w:r>
        <w:rPr>
          <w:rFonts w:ascii="Arial" w:hAnsi="Arial" w:cs="Arial"/>
        </w:rPr>
        <w:t xml:space="preserve"> Scheme number.</w:t>
      </w:r>
    </w:p>
    <w:p w14:paraId="072F925F" w14:textId="471EB6E2" w:rsidR="00F13DB6" w:rsidRDefault="00367237">
      <w:pPr>
        <w:kinsoku w:val="0"/>
        <w:overflowPunct w:val="0"/>
        <w:autoSpaceDE/>
        <w:autoSpaceDN/>
        <w:adjustRightInd/>
        <w:spacing w:before="121" w:line="230" w:lineRule="exact"/>
        <w:ind w:left="864" w:right="72" w:hanging="792"/>
        <w:jc w:val="both"/>
        <w:textAlignment w:val="baseline"/>
        <w:rPr>
          <w:rFonts w:ascii="Arial" w:hAnsi="Arial" w:cs="Arial"/>
        </w:rPr>
      </w:pPr>
      <w:r>
        <w:rPr>
          <w:rFonts w:ascii="Arial" w:hAnsi="Arial" w:cs="Arial"/>
        </w:rPr>
        <w:t xml:space="preserve">7.5.2 If the User gives </w:t>
      </w:r>
      <w:r w:rsidR="00D70C4B">
        <w:rPr>
          <w:rFonts w:ascii="Arial" w:hAnsi="Arial" w:cs="Arial"/>
        </w:rPr>
        <w:t>The Company</w:t>
      </w:r>
      <w:r>
        <w:rPr>
          <w:rFonts w:ascii="Arial" w:hAnsi="Arial" w:cs="Arial"/>
        </w:rPr>
        <w:t xml:space="preserve"> more than six months notice of termination, </w:t>
      </w:r>
      <w:r w:rsidR="00D70C4B">
        <w:rPr>
          <w:rFonts w:ascii="Arial" w:hAnsi="Arial" w:cs="Arial"/>
        </w:rPr>
        <w:t>The Company</w:t>
      </w:r>
      <w:r>
        <w:rPr>
          <w:rFonts w:ascii="Arial" w:hAnsi="Arial" w:cs="Arial"/>
        </w:rPr>
        <w:t xml:space="preserve"> shall only inform the Affected Parties of the User’s wish to Disconnect with the User’s consent. Should a User withhold its consent then </w:t>
      </w:r>
      <w:r w:rsidR="00D70C4B">
        <w:rPr>
          <w:rFonts w:ascii="Arial" w:hAnsi="Arial" w:cs="Arial"/>
        </w:rPr>
        <w:t>The Company</w:t>
      </w:r>
      <w:r>
        <w:rPr>
          <w:rFonts w:ascii="Arial" w:hAnsi="Arial" w:cs="Arial"/>
        </w:rPr>
        <w:t xml:space="preserve"> shall notify the Affected Parties six months prior to the date at which the User wishes to Disconnect.</w:t>
      </w:r>
    </w:p>
    <w:p w14:paraId="470EF784" w14:textId="5AEAE739" w:rsidR="00F13DB6" w:rsidRDefault="00367237">
      <w:pPr>
        <w:kinsoku w:val="0"/>
        <w:overflowPunct w:val="0"/>
        <w:autoSpaceDE/>
        <w:autoSpaceDN/>
        <w:adjustRightInd/>
        <w:spacing w:before="124" w:line="229" w:lineRule="exact"/>
        <w:ind w:left="864" w:right="72" w:hanging="792"/>
        <w:jc w:val="both"/>
        <w:textAlignment w:val="baseline"/>
        <w:rPr>
          <w:rFonts w:ascii="Arial" w:hAnsi="Arial" w:cs="Arial"/>
        </w:rPr>
      </w:pPr>
      <w:r>
        <w:rPr>
          <w:rFonts w:ascii="Arial" w:hAnsi="Arial" w:cs="Arial"/>
        </w:rPr>
        <w:t xml:space="preserve">7.5.3 </w:t>
      </w:r>
      <w:r w:rsidR="00753F1E" w:rsidRPr="00753F1E">
        <w:rPr>
          <w:rFonts w:ascii="Arial" w:hAnsi="Arial" w:cs="Arial"/>
        </w:rPr>
        <w:t xml:space="preserve">Within 2 Business Days of receipt of an SBN from The Company, each Affected Party shall acknowledge receipt of such SBN to The Company Lead Person via </w:t>
      </w:r>
      <w:r w:rsidR="00736D35">
        <w:rPr>
          <w:rFonts w:ascii="Arial" w:hAnsi="Arial" w:cs="Arial"/>
        </w:rPr>
        <w:t>a</w:t>
      </w:r>
      <w:r w:rsidR="00753F1E" w:rsidRPr="00753F1E">
        <w:rPr>
          <w:rFonts w:ascii="Arial" w:hAnsi="Arial" w:cs="Arial"/>
        </w:rPr>
        <w:t xml:space="preserve"> Designated Information Exchange System, and shall advise The Company of the identity of that Affected Party’s Lead Person. The Company Lead Person shall update the SBN with details of each Affected Party’s Lead Person. All formal communication related to the termination shall be addressed to the appropriate Lead Person, who shall be the TO’s representative on the Disconnection Steering Group.</w:t>
      </w:r>
    </w:p>
    <w:p w14:paraId="243A54DA" w14:textId="715831C3" w:rsidR="00F13DB6" w:rsidRDefault="00367237">
      <w:pPr>
        <w:kinsoku w:val="0"/>
        <w:overflowPunct w:val="0"/>
        <w:autoSpaceDE/>
        <w:autoSpaceDN/>
        <w:adjustRightInd/>
        <w:spacing w:before="121" w:line="230" w:lineRule="exact"/>
        <w:ind w:left="864" w:right="72" w:hanging="792"/>
        <w:jc w:val="both"/>
        <w:textAlignment w:val="baseline"/>
        <w:rPr>
          <w:rFonts w:ascii="Arial" w:hAnsi="Arial" w:cs="Arial"/>
        </w:rPr>
      </w:pPr>
      <w:r>
        <w:rPr>
          <w:rFonts w:ascii="Arial" w:hAnsi="Arial" w:cs="Arial"/>
        </w:rPr>
        <w:t xml:space="preserve">7.5.4 </w:t>
      </w:r>
      <w:r w:rsidR="00D70C4B">
        <w:rPr>
          <w:rFonts w:ascii="Arial" w:hAnsi="Arial" w:cs="Arial"/>
        </w:rPr>
        <w:t>The Company</w:t>
      </w:r>
      <w:r>
        <w:rPr>
          <w:rFonts w:ascii="Arial" w:hAnsi="Arial" w:cs="Arial"/>
        </w:rPr>
        <w:t xml:space="preserve"> Lead Person and each Affected Party’s Lead Person shall agree a date to meet and discuss the Disconnection Notice Programme. </w:t>
      </w:r>
      <w:r w:rsidR="00D70C4B">
        <w:rPr>
          <w:rFonts w:ascii="Arial" w:hAnsi="Arial" w:cs="Arial"/>
        </w:rPr>
        <w:t>The Company</w:t>
      </w:r>
      <w:r>
        <w:rPr>
          <w:rFonts w:ascii="Arial" w:hAnsi="Arial" w:cs="Arial"/>
        </w:rPr>
        <w:t xml:space="preserve"> shall update the SBN to record this date. This meeting may be cancelled if the Parties agree that it is not required.</w:t>
      </w:r>
    </w:p>
    <w:p w14:paraId="6CD5F720" w14:textId="63B48EDE" w:rsidR="00F13DB6" w:rsidRDefault="00367237">
      <w:pPr>
        <w:kinsoku w:val="0"/>
        <w:overflowPunct w:val="0"/>
        <w:autoSpaceDE/>
        <w:autoSpaceDN/>
        <w:adjustRightInd/>
        <w:spacing w:before="124" w:line="230" w:lineRule="exact"/>
        <w:ind w:left="864" w:right="72" w:hanging="792"/>
        <w:jc w:val="both"/>
        <w:textAlignment w:val="baseline"/>
        <w:rPr>
          <w:rFonts w:ascii="Arial" w:hAnsi="Arial" w:cs="Arial"/>
        </w:rPr>
      </w:pPr>
      <w:r>
        <w:rPr>
          <w:rFonts w:ascii="Arial" w:hAnsi="Arial" w:cs="Arial"/>
        </w:rPr>
        <w:t xml:space="preserve">7.5.5 As soon as reasonably possible, but in any event within 2 Business Days of sending the SBN to each Affected Party, </w:t>
      </w:r>
      <w:r w:rsidR="00D70C4B">
        <w:rPr>
          <w:rFonts w:ascii="Arial" w:hAnsi="Arial" w:cs="Arial"/>
        </w:rPr>
        <w:t>The Company</w:t>
      </w:r>
      <w:r>
        <w:rPr>
          <w:rFonts w:ascii="Arial" w:hAnsi="Arial" w:cs="Arial"/>
        </w:rPr>
        <w:t xml:space="preserve"> Lead Person shall confirm the latest version of the Planning Assumptions to be used by the Affected Parties in assessing the termination. The Host TO shall determine which Connection assets may be redundant as a result of the User’s notice to Disconnect or </w:t>
      </w:r>
      <w:r w:rsidR="00D70C4B">
        <w:rPr>
          <w:rFonts w:ascii="Arial" w:hAnsi="Arial" w:cs="Arial"/>
        </w:rPr>
        <w:t>The Company</w:t>
      </w:r>
      <w:r>
        <w:rPr>
          <w:rFonts w:ascii="Arial" w:hAnsi="Arial" w:cs="Arial"/>
        </w:rPr>
        <w:t>’s notice of termination to the User.</w:t>
      </w:r>
    </w:p>
    <w:p w14:paraId="67766ED9" w14:textId="20D9C127" w:rsidR="00F13DB6" w:rsidRDefault="00367237">
      <w:pPr>
        <w:kinsoku w:val="0"/>
        <w:overflowPunct w:val="0"/>
        <w:autoSpaceDE/>
        <w:autoSpaceDN/>
        <w:adjustRightInd/>
        <w:spacing w:before="114" w:line="230" w:lineRule="exact"/>
        <w:ind w:left="864" w:right="72" w:hanging="792"/>
        <w:jc w:val="both"/>
        <w:textAlignment w:val="baseline"/>
        <w:rPr>
          <w:rFonts w:ascii="Arial" w:hAnsi="Arial" w:cs="Arial"/>
        </w:rPr>
      </w:pPr>
      <w:r>
        <w:rPr>
          <w:rFonts w:ascii="Arial" w:hAnsi="Arial" w:cs="Arial"/>
        </w:rPr>
        <w:t xml:space="preserve">7.5.6 Following receipt of the confirmation of the Planning Assumptions to be used in assessing the termination from </w:t>
      </w:r>
      <w:r w:rsidR="00D70C4B">
        <w:rPr>
          <w:rFonts w:ascii="Arial" w:hAnsi="Arial" w:cs="Arial"/>
        </w:rPr>
        <w:t>The Company</w:t>
      </w:r>
      <w:r>
        <w:rPr>
          <w:rFonts w:ascii="Arial" w:hAnsi="Arial" w:cs="Arial"/>
        </w:rPr>
        <w:t>, each Affected Party shall take into account the Planning Assumptions when considering any implications on the draft Disconnection Notice Programme.</w:t>
      </w:r>
    </w:p>
    <w:p w14:paraId="45876E26" w14:textId="41C2738A" w:rsidR="00F13DB6" w:rsidRDefault="00367237">
      <w:pPr>
        <w:kinsoku w:val="0"/>
        <w:overflowPunct w:val="0"/>
        <w:autoSpaceDE/>
        <w:autoSpaceDN/>
        <w:adjustRightInd/>
        <w:spacing w:before="122" w:line="230" w:lineRule="exact"/>
        <w:ind w:left="864" w:right="72" w:hanging="792"/>
        <w:jc w:val="both"/>
        <w:textAlignment w:val="baseline"/>
        <w:rPr>
          <w:rFonts w:ascii="Arial" w:hAnsi="Arial" w:cs="Arial"/>
        </w:rPr>
      </w:pPr>
      <w:r>
        <w:rPr>
          <w:rFonts w:ascii="Arial" w:hAnsi="Arial" w:cs="Arial"/>
        </w:rPr>
        <w:t xml:space="preserve">7.5.7 The dates within the Disconnection Notice Programme shall be agreed by </w:t>
      </w:r>
      <w:r w:rsidR="00D70C4B">
        <w:rPr>
          <w:rFonts w:ascii="Arial" w:hAnsi="Arial" w:cs="Arial"/>
        </w:rPr>
        <w:t>The Company</w:t>
      </w:r>
      <w:r>
        <w:rPr>
          <w:rFonts w:ascii="Arial" w:hAnsi="Arial" w:cs="Arial"/>
        </w:rPr>
        <w:t xml:space="preserve"> Lead Person and each Affected Party’s Lead Person within 10 Business Days of receipt by the Affected Parties of the SBN. Any proposed amendments to the Disconnection Notice Programme shall be submitted to </w:t>
      </w:r>
      <w:r w:rsidR="00D70C4B">
        <w:rPr>
          <w:rFonts w:ascii="Arial" w:hAnsi="Arial" w:cs="Arial"/>
        </w:rPr>
        <w:t>The Company</w:t>
      </w:r>
      <w:r>
        <w:rPr>
          <w:rFonts w:ascii="Arial" w:hAnsi="Arial" w:cs="Arial"/>
        </w:rPr>
        <w:t xml:space="preserve"> Lead Person at least one Business Day prior to any meeting of the Disconnection Steering Group.</w:t>
      </w:r>
    </w:p>
    <w:p w14:paraId="7799702F" w14:textId="5BD75C4F" w:rsidR="00F13DB6" w:rsidRDefault="00367237">
      <w:pPr>
        <w:kinsoku w:val="0"/>
        <w:overflowPunct w:val="0"/>
        <w:autoSpaceDE/>
        <w:autoSpaceDN/>
        <w:adjustRightInd/>
        <w:spacing w:before="121" w:line="230" w:lineRule="exact"/>
        <w:ind w:left="864" w:right="72" w:hanging="792"/>
        <w:jc w:val="both"/>
        <w:textAlignment w:val="baseline"/>
        <w:rPr>
          <w:rFonts w:ascii="Arial" w:hAnsi="Arial" w:cs="Arial"/>
        </w:rPr>
      </w:pPr>
      <w:r>
        <w:rPr>
          <w:rFonts w:ascii="Arial" w:hAnsi="Arial" w:cs="Arial"/>
        </w:rPr>
        <w:t xml:space="preserve">7.5.8 In accordance with the agreed Disconnection Notice Programme and prior to the Termination Date, Affected TO(s) shall prepare and issue a Termination Report to </w:t>
      </w:r>
      <w:r w:rsidR="00D70C4B">
        <w:rPr>
          <w:rFonts w:ascii="Arial" w:hAnsi="Arial" w:cs="Arial"/>
        </w:rPr>
        <w:t>The Company</w:t>
      </w:r>
      <w:r>
        <w:rPr>
          <w:rFonts w:ascii="Arial" w:hAnsi="Arial" w:cs="Arial"/>
        </w:rPr>
        <w:t xml:space="preserve"> Lead Person.</w:t>
      </w:r>
    </w:p>
    <w:p w14:paraId="5471A6BF" w14:textId="77777777" w:rsidR="00F13DB6" w:rsidRDefault="00367237">
      <w:pPr>
        <w:kinsoku w:val="0"/>
        <w:overflowPunct w:val="0"/>
        <w:autoSpaceDE/>
        <w:autoSpaceDN/>
        <w:adjustRightInd/>
        <w:spacing w:before="121" w:line="230" w:lineRule="exact"/>
        <w:ind w:left="72" w:right="72"/>
        <w:textAlignment w:val="baseline"/>
        <w:rPr>
          <w:rFonts w:ascii="Arial" w:hAnsi="Arial" w:cs="Arial"/>
          <w:spacing w:val="1"/>
        </w:rPr>
      </w:pPr>
      <w:r>
        <w:rPr>
          <w:rFonts w:ascii="Arial" w:hAnsi="Arial" w:cs="Arial"/>
          <w:spacing w:val="1"/>
        </w:rPr>
        <w:t>7.5.9 The Termination Report shall contain the following details where appropriate:</w:t>
      </w:r>
    </w:p>
    <w:p w14:paraId="2716C7FA" w14:textId="77777777" w:rsidR="00F13DB6" w:rsidRDefault="00367237">
      <w:pPr>
        <w:numPr>
          <w:ilvl w:val="0"/>
          <w:numId w:val="14"/>
        </w:numPr>
        <w:kinsoku w:val="0"/>
        <w:overflowPunct w:val="0"/>
        <w:autoSpaceDE/>
        <w:autoSpaceDN/>
        <w:adjustRightInd/>
        <w:spacing w:before="131" w:line="230" w:lineRule="exact"/>
        <w:ind w:right="72"/>
        <w:jc w:val="both"/>
        <w:textAlignment w:val="baseline"/>
        <w:rPr>
          <w:rFonts w:ascii="Arial" w:hAnsi="Arial" w:cs="Arial"/>
        </w:rPr>
      </w:pPr>
      <w:r>
        <w:rPr>
          <w:rFonts w:ascii="Arial" w:hAnsi="Arial" w:cs="Arial"/>
        </w:rPr>
        <w:t>the estimated cost of removal of equipment/Disconnection/storage, the estimated cost of making good the condition of the site, or estimate of any other cost associated with the termination, and shall provide as soon as practicable, evidence of such costs having been incurred;</w:t>
      </w:r>
    </w:p>
    <w:p w14:paraId="30028C73" w14:textId="77777777" w:rsidR="00F13DB6" w:rsidRDefault="00367237">
      <w:pPr>
        <w:numPr>
          <w:ilvl w:val="0"/>
          <w:numId w:val="14"/>
        </w:numPr>
        <w:kinsoku w:val="0"/>
        <w:overflowPunct w:val="0"/>
        <w:autoSpaceDE/>
        <w:autoSpaceDN/>
        <w:adjustRightInd/>
        <w:spacing w:before="135" w:line="230" w:lineRule="exact"/>
        <w:ind w:right="72"/>
        <w:jc w:val="both"/>
        <w:textAlignment w:val="baseline"/>
        <w:rPr>
          <w:rFonts w:ascii="Arial" w:hAnsi="Arial" w:cs="Arial"/>
        </w:rPr>
      </w:pPr>
      <w:r>
        <w:rPr>
          <w:rFonts w:ascii="Arial" w:hAnsi="Arial" w:cs="Arial"/>
        </w:rPr>
        <w:t>assets in respect of which a Termination Amount is payable, which are re-used at the same Connection Site or elsewhere in the National Electricity Transmission System, including infrastructure assets;</w:t>
      </w:r>
    </w:p>
    <w:p w14:paraId="6CD2EE51" w14:textId="77777777" w:rsidR="00F13DB6" w:rsidRDefault="00367237">
      <w:pPr>
        <w:numPr>
          <w:ilvl w:val="0"/>
          <w:numId w:val="14"/>
        </w:numPr>
        <w:kinsoku w:val="0"/>
        <w:overflowPunct w:val="0"/>
        <w:autoSpaceDE/>
        <w:autoSpaceDN/>
        <w:adjustRightInd/>
        <w:spacing w:before="129" w:line="231" w:lineRule="exact"/>
        <w:ind w:right="72"/>
        <w:jc w:val="both"/>
        <w:textAlignment w:val="baseline"/>
        <w:rPr>
          <w:rFonts w:ascii="Arial" w:hAnsi="Arial" w:cs="Arial"/>
        </w:rPr>
      </w:pPr>
      <w:r>
        <w:rPr>
          <w:rFonts w:ascii="Arial" w:hAnsi="Arial" w:cs="Arial"/>
        </w:rPr>
        <w:t>assets in respect of which a Termination Amount is payable which are disposed or made redundant as a result of the Disconnection;</w:t>
      </w:r>
    </w:p>
    <w:p w14:paraId="730D91C2" w14:textId="77777777" w:rsidR="00F13DB6" w:rsidRDefault="00367237">
      <w:pPr>
        <w:numPr>
          <w:ilvl w:val="0"/>
          <w:numId w:val="14"/>
        </w:numPr>
        <w:kinsoku w:val="0"/>
        <w:overflowPunct w:val="0"/>
        <w:autoSpaceDE/>
        <w:autoSpaceDN/>
        <w:adjustRightInd/>
        <w:spacing w:before="110" w:line="250" w:lineRule="exact"/>
        <w:ind w:right="72"/>
        <w:jc w:val="both"/>
        <w:textAlignment w:val="baseline"/>
        <w:rPr>
          <w:rFonts w:ascii="Arial" w:hAnsi="Arial" w:cs="Arial"/>
        </w:rPr>
      </w:pPr>
      <w:r>
        <w:rPr>
          <w:rFonts w:ascii="Arial" w:hAnsi="Arial" w:cs="Arial"/>
        </w:rPr>
        <w:t>any outstanding works with a programme for their completion;</w:t>
      </w:r>
    </w:p>
    <w:p w14:paraId="6A9DB4E3" w14:textId="77777777" w:rsidR="00F13DB6" w:rsidRDefault="00367237">
      <w:pPr>
        <w:numPr>
          <w:ilvl w:val="0"/>
          <w:numId w:val="14"/>
        </w:numPr>
        <w:kinsoku w:val="0"/>
        <w:overflowPunct w:val="0"/>
        <w:autoSpaceDE/>
        <w:autoSpaceDN/>
        <w:adjustRightInd/>
        <w:spacing w:before="138" w:line="231" w:lineRule="exact"/>
        <w:ind w:right="72"/>
        <w:jc w:val="both"/>
        <w:textAlignment w:val="baseline"/>
        <w:rPr>
          <w:rFonts w:ascii="Arial" w:hAnsi="Arial" w:cs="Arial"/>
        </w:rPr>
      </w:pPr>
      <w:r>
        <w:rPr>
          <w:rFonts w:ascii="Arial" w:hAnsi="Arial" w:cs="Arial"/>
        </w:rPr>
        <w:t>consideration of the effect on other agreements (e.g. Interface Agreement, rental agreement, lease agreement, wayleave agreement);</w:t>
      </w:r>
    </w:p>
    <w:p w14:paraId="3F315A95" w14:textId="77777777" w:rsidR="00F13DB6" w:rsidRDefault="00367237">
      <w:pPr>
        <w:numPr>
          <w:ilvl w:val="0"/>
          <w:numId w:val="14"/>
        </w:numPr>
        <w:kinsoku w:val="0"/>
        <w:overflowPunct w:val="0"/>
        <w:autoSpaceDE/>
        <w:autoSpaceDN/>
        <w:adjustRightInd/>
        <w:spacing w:before="105" w:line="250" w:lineRule="exact"/>
        <w:ind w:right="72"/>
        <w:jc w:val="both"/>
        <w:textAlignment w:val="baseline"/>
        <w:rPr>
          <w:rFonts w:ascii="Arial" w:hAnsi="Arial" w:cs="Arial"/>
          <w:spacing w:val="-1"/>
        </w:rPr>
      </w:pPr>
      <w:r>
        <w:rPr>
          <w:rFonts w:ascii="Arial" w:hAnsi="Arial" w:cs="Arial"/>
          <w:spacing w:val="-1"/>
        </w:rPr>
        <w:t>timescales for the Disconnection and removal of assets;</w:t>
      </w:r>
    </w:p>
    <w:p w14:paraId="636CD21B" w14:textId="77777777" w:rsidR="00F13DB6" w:rsidRDefault="00367237">
      <w:pPr>
        <w:numPr>
          <w:ilvl w:val="0"/>
          <w:numId w:val="14"/>
        </w:numPr>
        <w:kinsoku w:val="0"/>
        <w:overflowPunct w:val="0"/>
        <w:autoSpaceDE/>
        <w:autoSpaceDN/>
        <w:adjustRightInd/>
        <w:spacing w:before="115" w:line="250" w:lineRule="exact"/>
        <w:ind w:right="72"/>
        <w:jc w:val="both"/>
        <w:textAlignment w:val="baseline"/>
        <w:rPr>
          <w:rFonts w:ascii="Arial" w:hAnsi="Arial" w:cs="Arial"/>
        </w:rPr>
      </w:pPr>
      <w:r>
        <w:rPr>
          <w:rFonts w:ascii="Arial" w:hAnsi="Arial" w:cs="Arial"/>
        </w:rPr>
        <w:t>de-commissioning timescales;</w:t>
      </w:r>
    </w:p>
    <w:p w14:paraId="60C536B0" w14:textId="63447FC9" w:rsidR="00F13DB6" w:rsidRDefault="00367237">
      <w:pPr>
        <w:numPr>
          <w:ilvl w:val="0"/>
          <w:numId w:val="15"/>
        </w:numPr>
        <w:kinsoku w:val="0"/>
        <w:overflowPunct w:val="0"/>
        <w:autoSpaceDE/>
        <w:autoSpaceDN/>
        <w:adjustRightInd/>
        <w:spacing w:before="479" w:after="473" w:line="250" w:lineRule="exact"/>
        <w:ind w:right="72"/>
        <w:jc w:val="both"/>
        <w:textAlignment w:val="baseline"/>
        <w:rPr>
          <w:rFonts w:ascii="Arial" w:hAnsi="Arial" w:cs="Arial"/>
        </w:rPr>
      </w:pPr>
      <w:r>
        <w:rPr>
          <w:rFonts w:ascii="Arial" w:hAnsi="Arial" w:cs="Arial"/>
        </w:rPr>
        <w:lastRenderedPageBreak/>
        <w:t>environmental and consents issues;</w:t>
      </w:r>
    </w:p>
    <w:p w14:paraId="2D8965EF" w14:textId="66EDE4D9" w:rsidR="00F13DB6" w:rsidRDefault="003A5776">
      <w:pPr>
        <w:kinsoku w:val="0"/>
        <w:overflowPunct w:val="0"/>
        <w:autoSpaceDE/>
        <w:autoSpaceDN/>
        <w:adjustRightInd/>
        <w:spacing w:before="120" w:line="232" w:lineRule="exact"/>
        <w:ind w:left="72" w:right="72"/>
        <w:textAlignment w:val="baseline"/>
        <w:rPr>
          <w:rFonts w:ascii="Arial" w:hAnsi="Arial" w:cs="Arial"/>
          <w:spacing w:val="-1"/>
        </w:rPr>
      </w:pPr>
      <w:r>
        <w:rPr>
          <w:rFonts w:ascii="Arial" w:hAnsi="Arial" w:cs="Arial"/>
          <w:spacing w:val="-1"/>
        </w:rPr>
        <w:br/>
      </w:r>
    </w:p>
    <w:p w14:paraId="0B184CE8" w14:textId="6FFD211B" w:rsidR="00F13DB6" w:rsidRDefault="00367237">
      <w:pPr>
        <w:numPr>
          <w:ilvl w:val="0"/>
          <w:numId w:val="8"/>
        </w:numPr>
        <w:kinsoku w:val="0"/>
        <w:overflowPunct w:val="0"/>
        <w:autoSpaceDE/>
        <w:autoSpaceDN/>
        <w:adjustRightInd/>
        <w:spacing w:before="21" w:line="231" w:lineRule="exact"/>
        <w:ind w:right="72"/>
        <w:jc w:val="both"/>
        <w:textAlignment w:val="baseline"/>
        <w:rPr>
          <w:rFonts w:ascii="Arial" w:hAnsi="Arial" w:cs="Arial"/>
        </w:rPr>
      </w:pPr>
      <w:r>
        <w:rPr>
          <w:rFonts w:ascii="Arial" w:hAnsi="Arial" w:cs="Arial"/>
        </w:rPr>
        <w:t>impact on other customers and Third Party Works (</w:t>
      </w:r>
      <w:r w:rsidR="00D70C4B">
        <w:rPr>
          <w:rFonts w:ascii="Arial" w:hAnsi="Arial" w:cs="Arial"/>
        </w:rPr>
        <w:t>The Company</w:t>
      </w:r>
      <w:r>
        <w:rPr>
          <w:rFonts w:ascii="Arial" w:hAnsi="Arial" w:cs="Arial"/>
        </w:rPr>
        <w:t xml:space="preserve"> Lead Person to establish the requirements of any remaining connected customers); and,</w:t>
      </w:r>
    </w:p>
    <w:p w14:paraId="3E4B13E8" w14:textId="77777777" w:rsidR="00F13DB6" w:rsidRDefault="00367237">
      <w:pPr>
        <w:numPr>
          <w:ilvl w:val="0"/>
          <w:numId w:val="8"/>
        </w:numPr>
        <w:kinsoku w:val="0"/>
        <w:overflowPunct w:val="0"/>
        <w:autoSpaceDE/>
        <w:autoSpaceDN/>
        <w:adjustRightInd/>
        <w:spacing w:before="115" w:line="250" w:lineRule="exact"/>
        <w:ind w:right="72"/>
        <w:jc w:val="both"/>
        <w:textAlignment w:val="baseline"/>
        <w:rPr>
          <w:rFonts w:ascii="Arial" w:hAnsi="Arial" w:cs="Arial"/>
        </w:rPr>
      </w:pPr>
      <w:r>
        <w:rPr>
          <w:rFonts w:ascii="Arial" w:hAnsi="Arial" w:cs="Arial"/>
        </w:rPr>
        <w:t>consideration of removal of communications.</w:t>
      </w:r>
    </w:p>
    <w:p w14:paraId="61478AE3" w14:textId="77777777" w:rsidR="00F13DB6" w:rsidRDefault="00367237">
      <w:pPr>
        <w:kinsoku w:val="0"/>
        <w:overflowPunct w:val="0"/>
        <w:autoSpaceDE/>
        <w:autoSpaceDN/>
        <w:adjustRightInd/>
        <w:spacing w:before="122" w:line="228" w:lineRule="exact"/>
        <w:ind w:left="792" w:right="72" w:hanging="720"/>
        <w:jc w:val="both"/>
        <w:textAlignment w:val="baseline"/>
        <w:rPr>
          <w:rFonts w:ascii="Arial" w:hAnsi="Arial" w:cs="Arial"/>
        </w:rPr>
      </w:pPr>
      <w:r>
        <w:rPr>
          <w:rFonts w:ascii="Arial" w:hAnsi="Arial" w:cs="Arial"/>
        </w:rPr>
        <w:t>7.5.10 If there is a requirement to reinforce a TO’s Transmission System as a result of the notice to Disconnect then this infrastructure reinforcement shall be identified in accordance with STCP 161 Investment Planning.</w:t>
      </w:r>
    </w:p>
    <w:p w14:paraId="10A81DFB" w14:textId="1F1AFA43" w:rsidR="00F13DB6" w:rsidRDefault="00367237">
      <w:pPr>
        <w:kinsoku w:val="0"/>
        <w:overflowPunct w:val="0"/>
        <w:autoSpaceDE/>
        <w:autoSpaceDN/>
        <w:adjustRightInd/>
        <w:spacing w:before="130" w:line="229" w:lineRule="exact"/>
        <w:ind w:left="792" w:right="72" w:hanging="720"/>
        <w:jc w:val="both"/>
        <w:textAlignment w:val="baseline"/>
        <w:rPr>
          <w:rFonts w:ascii="Arial" w:hAnsi="Arial" w:cs="Arial"/>
        </w:rPr>
      </w:pPr>
      <w:r>
        <w:rPr>
          <w:rFonts w:ascii="Arial" w:hAnsi="Arial" w:cs="Arial"/>
        </w:rPr>
        <w:t xml:space="preserve">7.5.11 </w:t>
      </w:r>
      <w:r w:rsidR="00D70C4B">
        <w:rPr>
          <w:rFonts w:ascii="Arial" w:hAnsi="Arial" w:cs="Arial"/>
        </w:rPr>
        <w:t>The Company</w:t>
      </w:r>
      <w:r>
        <w:rPr>
          <w:rFonts w:ascii="Arial" w:hAnsi="Arial" w:cs="Arial"/>
        </w:rPr>
        <w:t xml:space="preserve"> shall check the contents of the Termination Report and shall request further detail/clarification from the Affected Parties if required. </w:t>
      </w:r>
      <w:r w:rsidR="00D70C4B">
        <w:rPr>
          <w:rFonts w:ascii="Arial" w:hAnsi="Arial" w:cs="Arial"/>
        </w:rPr>
        <w:t>The Company</w:t>
      </w:r>
      <w:r>
        <w:rPr>
          <w:rFonts w:ascii="Arial" w:hAnsi="Arial" w:cs="Arial"/>
        </w:rPr>
        <w:t xml:space="preserve"> and the Affected Parties shall meet to discuss the Disconnection where required by </w:t>
      </w:r>
      <w:r w:rsidR="00D70C4B">
        <w:rPr>
          <w:rFonts w:ascii="Arial" w:hAnsi="Arial" w:cs="Arial"/>
        </w:rPr>
        <w:t>The Company</w:t>
      </w:r>
      <w:r>
        <w:rPr>
          <w:rFonts w:ascii="Arial" w:hAnsi="Arial" w:cs="Arial"/>
        </w:rPr>
        <w:t xml:space="preserve"> . </w:t>
      </w:r>
      <w:r w:rsidR="00D70C4B">
        <w:rPr>
          <w:rFonts w:ascii="Arial" w:hAnsi="Arial" w:cs="Arial"/>
        </w:rPr>
        <w:t>The Company</w:t>
      </w:r>
      <w:r>
        <w:rPr>
          <w:rFonts w:ascii="Arial" w:hAnsi="Arial" w:cs="Arial"/>
        </w:rPr>
        <w:t xml:space="preserve"> Lead Person may request an updated Termination Report from an Affected Party to reflect any agreed changes resulting from such discussions. Upon such a request the Affected Parties shall provide to </w:t>
      </w:r>
      <w:r w:rsidR="00D70C4B">
        <w:rPr>
          <w:rFonts w:ascii="Arial" w:hAnsi="Arial" w:cs="Arial"/>
        </w:rPr>
        <w:t>The Company</w:t>
      </w:r>
      <w:r>
        <w:rPr>
          <w:rFonts w:ascii="Arial" w:hAnsi="Arial" w:cs="Arial"/>
        </w:rPr>
        <w:t xml:space="preserve"> Lead Person the requested updated Termination Report as soon as reasonably practicable and no later than the Termination Date.</w:t>
      </w:r>
    </w:p>
    <w:p w14:paraId="1C92CECC" w14:textId="402047EE" w:rsidR="00F13DB6" w:rsidRDefault="00367237">
      <w:pPr>
        <w:kinsoku w:val="0"/>
        <w:overflowPunct w:val="0"/>
        <w:autoSpaceDE/>
        <w:autoSpaceDN/>
        <w:adjustRightInd/>
        <w:spacing w:before="122" w:line="228" w:lineRule="exact"/>
        <w:ind w:left="792" w:right="72" w:hanging="720"/>
        <w:jc w:val="both"/>
        <w:textAlignment w:val="baseline"/>
        <w:rPr>
          <w:rFonts w:ascii="Arial" w:hAnsi="Arial" w:cs="Arial"/>
        </w:rPr>
      </w:pPr>
      <w:r>
        <w:rPr>
          <w:rFonts w:ascii="Arial" w:hAnsi="Arial" w:cs="Arial"/>
        </w:rPr>
        <w:t xml:space="preserve">7.5.12 </w:t>
      </w:r>
      <w:r w:rsidR="00D70C4B">
        <w:rPr>
          <w:rFonts w:ascii="Arial" w:hAnsi="Arial" w:cs="Arial"/>
        </w:rPr>
        <w:t>The Company</w:t>
      </w:r>
      <w:r>
        <w:rPr>
          <w:rFonts w:ascii="Arial" w:hAnsi="Arial" w:cs="Arial"/>
        </w:rPr>
        <w:t xml:space="preserve"> and Affected TO(s) shall liaise to discuss indicative Outage requirements (in accordance with STCP 11-1 Outage Planning and </w:t>
      </w:r>
      <w:r w:rsidR="00E064F0">
        <w:rPr>
          <w:rFonts w:ascii="Arial" w:hAnsi="Arial" w:cs="Arial"/>
        </w:rPr>
        <w:t>endeavoring</w:t>
      </w:r>
      <w:r>
        <w:rPr>
          <w:rFonts w:ascii="Arial" w:hAnsi="Arial" w:cs="Arial"/>
        </w:rPr>
        <w:t xml:space="preserve"> to meet the User’s Disconnection date) and agree which assets (if any) should be removed from the System.</w:t>
      </w:r>
    </w:p>
    <w:p w14:paraId="47142CD2" w14:textId="2FA491F1" w:rsidR="00F13DB6" w:rsidRDefault="00367237">
      <w:pPr>
        <w:kinsoku w:val="0"/>
        <w:overflowPunct w:val="0"/>
        <w:autoSpaceDE/>
        <w:autoSpaceDN/>
        <w:adjustRightInd/>
        <w:spacing w:before="125" w:line="230" w:lineRule="exact"/>
        <w:ind w:left="72" w:right="72"/>
        <w:textAlignment w:val="baseline"/>
        <w:rPr>
          <w:rFonts w:ascii="Arial" w:hAnsi="Arial" w:cs="Arial"/>
        </w:rPr>
      </w:pPr>
      <w:r>
        <w:rPr>
          <w:rFonts w:ascii="Arial" w:hAnsi="Arial" w:cs="Arial"/>
        </w:rPr>
        <w:t xml:space="preserve">7.5.13 Following submission of the final Termination Report to </w:t>
      </w:r>
      <w:r w:rsidR="00D70C4B">
        <w:rPr>
          <w:rFonts w:ascii="Arial" w:hAnsi="Arial" w:cs="Arial"/>
        </w:rPr>
        <w:t>The Company</w:t>
      </w:r>
      <w:r>
        <w:rPr>
          <w:rFonts w:ascii="Arial" w:hAnsi="Arial" w:cs="Arial"/>
        </w:rPr>
        <w:t>, the TO:</w:t>
      </w:r>
    </w:p>
    <w:p w14:paraId="6C083D6B" w14:textId="77777777" w:rsidR="00F13DB6" w:rsidRDefault="00367237">
      <w:pPr>
        <w:numPr>
          <w:ilvl w:val="0"/>
          <w:numId w:val="16"/>
        </w:numPr>
        <w:kinsoku w:val="0"/>
        <w:overflowPunct w:val="0"/>
        <w:autoSpaceDE/>
        <w:autoSpaceDN/>
        <w:adjustRightInd/>
        <w:spacing w:before="124" w:line="236" w:lineRule="exact"/>
        <w:ind w:right="72"/>
        <w:jc w:val="both"/>
        <w:textAlignment w:val="baseline"/>
        <w:rPr>
          <w:rFonts w:ascii="Arial" w:hAnsi="Arial" w:cs="Arial"/>
          <w:spacing w:val="1"/>
        </w:rPr>
      </w:pPr>
      <w:r>
        <w:rPr>
          <w:rFonts w:ascii="Arial" w:hAnsi="Arial" w:cs="Arial"/>
          <w:spacing w:val="1"/>
        </w:rPr>
        <w:t>shall calculate the Termination Amounts (in accordance with that TO’s Charging Methodology); and</w:t>
      </w:r>
    </w:p>
    <w:p w14:paraId="13291681" w14:textId="577FA909" w:rsidR="00F13DB6" w:rsidRDefault="00367237">
      <w:pPr>
        <w:numPr>
          <w:ilvl w:val="0"/>
          <w:numId w:val="16"/>
        </w:numPr>
        <w:kinsoku w:val="0"/>
        <w:overflowPunct w:val="0"/>
        <w:autoSpaceDE/>
        <w:autoSpaceDN/>
        <w:adjustRightInd/>
        <w:spacing w:before="110" w:line="250" w:lineRule="exact"/>
        <w:ind w:right="72"/>
        <w:jc w:val="both"/>
        <w:textAlignment w:val="baseline"/>
        <w:rPr>
          <w:rFonts w:ascii="Arial" w:hAnsi="Arial" w:cs="Arial"/>
          <w:spacing w:val="1"/>
        </w:rPr>
      </w:pPr>
      <w:r>
        <w:rPr>
          <w:rFonts w:ascii="Arial" w:hAnsi="Arial" w:cs="Arial"/>
          <w:spacing w:val="1"/>
        </w:rPr>
        <w:t xml:space="preserve">invoice </w:t>
      </w:r>
      <w:r w:rsidR="00D70C4B">
        <w:rPr>
          <w:rFonts w:ascii="Arial" w:hAnsi="Arial" w:cs="Arial"/>
          <w:spacing w:val="1"/>
        </w:rPr>
        <w:t>The Company</w:t>
      </w:r>
      <w:r>
        <w:rPr>
          <w:rFonts w:ascii="Arial" w:hAnsi="Arial" w:cs="Arial"/>
          <w:spacing w:val="1"/>
        </w:rPr>
        <w:t xml:space="preserve"> for such Termination Amounts.</w:t>
      </w:r>
    </w:p>
    <w:p w14:paraId="2A51043E" w14:textId="578499FB" w:rsidR="00F13DB6" w:rsidRDefault="00367237">
      <w:pPr>
        <w:kinsoku w:val="0"/>
        <w:overflowPunct w:val="0"/>
        <w:autoSpaceDE/>
        <w:autoSpaceDN/>
        <w:adjustRightInd/>
        <w:spacing w:before="130" w:line="225" w:lineRule="exact"/>
        <w:ind w:left="792" w:right="72" w:hanging="720"/>
        <w:jc w:val="both"/>
        <w:textAlignment w:val="baseline"/>
        <w:rPr>
          <w:rFonts w:ascii="Arial" w:hAnsi="Arial" w:cs="Arial"/>
        </w:rPr>
      </w:pPr>
      <w:r>
        <w:rPr>
          <w:rFonts w:ascii="Arial" w:hAnsi="Arial" w:cs="Arial"/>
        </w:rPr>
        <w:t xml:space="preserve">7.5.14 </w:t>
      </w:r>
      <w:r w:rsidR="00D70C4B">
        <w:rPr>
          <w:rFonts w:ascii="Arial" w:hAnsi="Arial" w:cs="Arial"/>
        </w:rPr>
        <w:t>The Company</w:t>
      </w:r>
      <w:r>
        <w:rPr>
          <w:rFonts w:ascii="Arial" w:hAnsi="Arial" w:cs="Arial"/>
        </w:rPr>
        <w:t xml:space="preserve"> shall settle any Termination Amounts pursuant to section 7.5.13 in accordance with STCP 13-1 Invoicing and Payment.</w:t>
      </w:r>
    </w:p>
    <w:p w14:paraId="011C8CE7" w14:textId="77777777" w:rsidR="00F13DB6" w:rsidRDefault="00367237">
      <w:pPr>
        <w:tabs>
          <w:tab w:val="left" w:pos="936"/>
        </w:tabs>
        <w:kinsoku w:val="0"/>
        <w:overflowPunct w:val="0"/>
        <w:autoSpaceDE/>
        <w:autoSpaceDN/>
        <w:adjustRightInd/>
        <w:spacing w:before="119" w:line="274" w:lineRule="exact"/>
        <w:ind w:left="72" w:right="72"/>
        <w:textAlignment w:val="baseline"/>
        <w:rPr>
          <w:rFonts w:ascii="Arial" w:hAnsi="Arial" w:cs="Arial"/>
          <w:b/>
          <w:bCs/>
          <w:i/>
          <w:iCs/>
          <w:spacing w:val="-1"/>
          <w:sz w:val="24"/>
          <w:szCs w:val="24"/>
        </w:rPr>
      </w:pPr>
      <w:r>
        <w:rPr>
          <w:rFonts w:ascii="Arial" w:hAnsi="Arial" w:cs="Arial"/>
          <w:b/>
          <w:bCs/>
          <w:i/>
          <w:iCs/>
          <w:spacing w:val="-1"/>
          <w:sz w:val="24"/>
          <w:szCs w:val="24"/>
        </w:rPr>
        <w:t>7.6</w:t>
      </w:r>
      <w:r>
        <w:rPr>
          <w:rFonts w:ascii="Arial" w:hAnsi="Arial" w:cs="Arial"/>
          <w:b/>
          <w:bCs/>
          <w:i/>
          <w:iCs/>
          <w:spacing w:val="-1"/>
          <w:sz w:val="24"/>
          <w:szCs w:val="24"/>
        </w:rPr>
        <w:tab/>
        <w:t xml:space="preserve">Termination Amounts </w:t>
      </w:r>
      <w:r>
        <w:rPr>
          <w:rFonts w:ascii="Arial" w:hAnsi="Arial" w:cs="Arial"/>
          <w:spacing w:val="-1"/>
          <w:sz w:val="19"/>
          <w:szCs w:val="19"/>
        </w:rPr>
        <w:t xml:space="preserve">– </w:t>
      </w:r>
      <w:r>
        <w:rPr>
          <w:rFonts w:ascii="Arial" w:hAnsi="Arial" w:cs="Arial"/>
          <w:b/>
          <w:bCs/>
          <w:i/>
          <w:iCs/>
          <w:spacing w:val="-1"/>
          <w:sz w:val="24"/>
          <w:szCs w:val="24"/>
        </w:rPr>
        <w:t>Re-use</w:t>
      </w:r>
    </w:p>
    <w:p w14:paraId="3F562D3F" w14:textId="1514189D" w:rsidR="00F13DB6" w:rsidRDefault="00367237">
      <w:pPr>
        <w:kinsoku w:val="0"/>
        <w:overflowPunct w:val="0"/>
        <w:autoSpaceDE/>
        <w:autoSpaceDN/>
        <w:adjustRightInd/>
        <w:spacing w:before="115" w:line="236" w:lineRule="exact"/>
        <w:ind w:left="792" w:right="432" w:hanging="720"/>
        <w:textAlignment w:val="baseline"/>
        <w:rPr>
          <w:rFonts w:ascii="Arial" w:hAnsi="Arial" w:cs="Arial"/>
        </w:rPr>
      </w:pPr>
      <w:r>
        <w:rPr>
          <w:rFonts w:ascii="Arial" w:hAnsi="Arial" w:cs="Arial"/>
        </w:rPr>
        <w:t xml:space="preserve">7.6.1 This section 7.6 deals with issues relating to re-use of TO(s) assets in respect of which Termination Amounts have been paid by </w:t>
      </w:r>
      <w:r w:rsidR="00D70C4B">
        <w:rPr>
          <w:rFonts w:ascii="Arial" w:hAnsi="Arial" w:cs="Arial"/>
        </w:rPr>
        <w:t>The Company</w:t>
      </w:r>
      <w:r>
        <w:rPr>
          <w:rFonts w:ascii="Arial" w:hAnsi="Arial" w:cs="Arial"/>
        </w:rPr>
        <w:t>.</w:t>
      </w:r>
    </w:p>
    <w:p w14:paraId="68128D9F" w14:textId="569A2891" w:rsidR="00F13DB6" w:rsidRDefault="00367237">
      <w:pPr>
        <w:kinsoku w:val="0"/>
        <w:overflowPunct w:val="0"/>
        <w:autoSpaceDE/>
        <w:autoSpaceDN/>
        <w:adjustRightInd/>
        <w:spacing w:before="122" w:line="229" w:lineRule="exact"/>
        <w:ind w:left="792" w:right="72" w:hanging="720"/>
        <w:jc w:val="both"/>
        <w:textAlignment w:val="baseline"/>
        <w:rPr>
          <w:rFonts w:ascii="Arial" w:hAnsi="Arial" w:cs="Arial"/>
        </w:rPr>
      </w:pPr>
      <w:r>
        <w:rPr>
          <w:rFonts w:ascii="Arial" w:hAnsi="Arial" w:cs="Arial"/>
        </w:rPr>
        <w:t xml:space="preserve">7.6.2 The TO(s) shall use reasonable </w:t>
      </w:r>
      <w:r w:rsidR="00E064F0">
        <w:rPr>
          <w:rFonts w:ascii="Arial" w:hAnsi="Arial" w:cs="Arial"/>
        </w:rPr>
        <w:t>endeavors</w:t>
      </w:r>
      <w:r>
        <w:rPr>
          <w:rFonts w:ascii="Arial" w:hAnsi="Arial" w:cs="Arial"/>
        </w:rPr>
        <w:t xml:space="preserve"> to re-use assets where Termination Amounts have been paid. If at any point, the TO(s) re-use or dispose of any of the assets contained in the Termination Report, they shall immediately inform </w:t>
      </w:r>
      <w:r w:rsidR="00D70C4B">
        <w:rPr>
          <w:rFonts w:ascii="Arial" w:hAnsi="Arial" w:cs="Arial"/>
        </w:rPr>
        <w:t>The Company</w:t>
      </w:r>
      <w:r>
        <w:rPr>
          <w:rFonts w:ascii="Arial" w:hAnsi="Arial" w:cs="Arial"/>
        </w:rPr>
        <w:t xml:space="preserve">. In the event that a Termination Amount has been paid in respect of assets and the TO subsequently re-uses such assets, that TO shall pay to </w:t>
      </w:r>
      <w:r w:rsidR="00D70C4B">
        <w:rPr>
          <w:rFonts w:ascii="Arial" w:hAnsi="Arial" w:cs="Arial"/>
        </w:rPr>
        <w:t>The Company</w:t>
      </w:r>
      <w:r>
        <w:rPr>
          <w:rFonts w:ascii="Arial" w:hAnsi="Arial" w:cs="Arial"/>
        </w:rPr>
        <w:t xml:space="preserve"> the net asset value of such asset.</w:t>
      </w:r>
    </w:p>
    <w:p w14:paraId="2ACFF9DC" w14:textId="53D5DF96" w:rsidR="00F13DB6" w:rsidRDefault="00367237">
      <w:pPr>
        <w:kinsoku w:val="0"/>
        <w:overflowPunct w:val="0"/>
        <w:autoSpaceDE/>
        <w:autoSpaceDN/>
        <w:adjustRightInd/>
        <w:spacing w:before="123" w:line="229" w:lineRule="exact"/>
        <w:ind w:left="792" w:right="72" w:hanging="720"/>
        <w:jc w:val="both"/>
        <w:textAlignment w:val="baseline"/>
        <w:rPr>
          <w:rFonts w:ascii="Arial" w:hAnsi="Arial" w:cs="Arial"/>
        </w:rPr>
      </w:pPr>
      <w:r>
        <w:rPr>
          <w:rFonts w:ascii="Arial" w:hAnsi="Arial" w:cs="Arial"/>
        </w:rPr>
        <w:t xml:space="preserve">7.6.3 Upon request in writing, at the cost of </w:t>
      </w:r>
      <w:r w:rsidR="00D70C4B">
        <w:rPr>
          <w:rFonts w:ascii="Arial" w:hAnsi="Arial" w:cs="Arial"/>
        </w:rPr>
        <w:t>The Company</w:t>
      </w:r>
      <w:r>
        <w:rPr>
          <w:rFonts w:ascii="Arial" w:hAnsi="Arial" w:cs="Arial"/>
        </w:rPr>
        <w:t xml:space="preserve"> , and no more frequently than once each calendar year, the TO(s) shall issue a certificate indicating whether or not such assets have been re-used. If, at any time, the TO(s) decide that it is not economic to retain any Plant or Apparatus constituting any asset in respect of which Termination Amounts have been paid it may, at its reasonable discretion, dispose of the said Plant and/or Apparatus and pay </w:t>
      </w:r>
      <w:r w:rsidR="00D70C4B">
        <w:rPr>
          <w:rFonts w:ascii="Arial" w:hAnsi="Arial" w:cs="Arial"/>
        </w:rPr>
        <w:t>The Company</w:t>
      </w:r>
      <w:r>
        <w:rPr>
          <w:rFonts w:ascii="Arial" w:hAnsi="Arial" w:cs="Arial"/>
        </w:rPr>
        <w:t xml:space="preserve"> any sums due based on the net asset value of such asset.</w:t>
      </w:r>
    </w:p>
    <w:p w14:paraId="07B13262" w14:textId="77777777" w:rsidR="00F13DB6" w:rsidRDefault="00367237">
      <w:pPr>
        <w:kinsoku w:val="0"/>
        <w:overflowPunct w:val="0"/>
        <w:autoSpaceDE/>
        <w:autoSpaceDN/>
        <w:adjustRightInd/>
        <w:spacing w:before="124" w:line="274" w:lineRule="exact"/>
        <w:ind w:left="72" w:right="72"/>
        <w:textAlignment w:val="baseline"/>
        <w:rPr>
          <w:rFonts w:ascii="Arial" w:hAnsi="Arial" w:cs="Arial"/>
          <w:b/>
          <w:bCs/>
          <w:i/>
          <w:iCs/>
          <w:spacing w:val="20"/>
          <w:sz w:val="24"/>
          <w:szCs w:val="24"/>
        </w:rPr>
      </w:pPr>
      <w:r>
        <w:rPr>
          <w:rFonts w:ascii="Arial" w:hAnsi="Arial" w:cs="Arial"/>
          <w:b/>
          <w:bCs/>
          <w:i/>
          <w:iCs/>
          <w:spacing w:val="20"/>
          <w:sz w:val="24"/>
          <w:szCs w:val="24"/>
        </w:rPr>
        <w:t>7.7 Disconnection</w:t>
      </w:r>
    </w:p>
    <w:p w14:paraId="33E69BB0" w14:textId="4EEF66D7" w:rsidR="00F13DB6" w:rsidRDefault="00367237">
      <w:pPr>
        <w:kinsoku w:val="0"/>
        <w:overflowPunct w:val="0"/>
        <w:autoSpaceDE/>
        <w:autoSpaceDN/>
        <w:adjustRightInd/>
        <w:spacing w:before="119" w:line="230" w:lineRule="exact"/>
        <w:ind w:left="792" w:right="72" w:hanging="720"/>
        <w:textAlignment w:val="baseline"/>
        <w:rPr>
          <w:rFonts w:ascii="Arial" w:hAnsi="Arial" w:cs="Arial"/>
        </w:rPr>
      </w:pPr>
      <w:r>
        <w:rPr>
          <w:rFonts w:ascii="Arial" w:hAnsi="Arial" w:cs="Arial"/>
        </w:rPr>
        <w:t xml:space="preserve">7.7.1 The Host TO shall give, and </w:t>
      </w:r>
      <w:r w:rsidR="00D70C4B">
        <w:rPr>
          <w:rFonts w:ascii="Arial" w:hAnsi="Arial" w:cs="Arial"/>
        </w:rPr>
        <w:t>The Company</w:t>
      </w:r>
      <w:r>
        <w:rPr>
          <w:rFonts w:ascii="Arial" w:hAnsi="Arial" w:cs="Arial"/>
        </w:rPr>
        <w:t xml:space="preserve"> shall procure that any relevant User gives, such rights to access land as are reasonably required in order to facilitate the removal of the User’s Equipment and Host TO’s assets on each other’s land.</w:t>
      </w:r>
    </w:p>
    <w:p w14:paraId="30EF90B8" w14:textId="42C6E4CE" w:rsidR="00F13DB6" w:rsidRDefault="00367237">
      <w:pPr>
        <w:kinsoku w:val="0"/>
        <w:overflowPunct w:val="0"/>
        <w:autoSpaceDE/>
        <w:autoSpaceDN/>
        <w:adjustRightInd/>
        <w:spacing w:before="127" w:line="226" w:lineRule="exact"/>
        <w:ind w:left="792" w:right="72" w:hanging="720"/>
        <w:jc w:val="both"/>
        <w:textAlignment w:val="baseline"/>
        <w:rPr>
          <w:rFonts w:ascii="Arial" w:hAnsi="Arial" w:cs="Arial"/>
        </w:rPr>
      </w:pPr>
      <w:r>
        <w:rPr>
          <w:rFonts w:ascii="Arial" w:hAnsi="Arial" w:cs="Arial"/>
        </w:rPr>
        <w:t>7.7.2 The Host TO assets shall be physically Disconnected and removed from the Transmission System in accordance with STCP 19-4, Commissioning &amp; Decommissioning.</w:t>
      </w:r>
    </w:p>
    <w:p w14:paraId="718FBE41" w14:textId="77777777" w:rsidR="00F13DB6" w:rsidRDefault="00F13DB6">
      <w:pPr>
        <w:widowControl/>
        <w:rPr>
          <w:sz w:val="24"/>
          <w:szCs w:val="24"/>
        </w:rPr>
        <w:sectPr w:rsidR="00F13DB6">
          <w:pgSz w:w="11904" w:h="16843"/>
          <w:pgMar w:top="800" w:right="1003" w:bottom="830" w:left="1296" w:header="720" w:footer="720" w:gutter="0"/>
          <w:cols w:space="720"/>
          <w:noEndnote/>
        </w:sectPr>
      </w:pPr>
    </w:p>
    <w:p w14:paraId="5B54950E" w14:textId="77777777" w:rsidR="00F13DB6" w:rsidRDefault="00367237">
      <w:pPr>
        <w:kinsoku w:val="0"/>
        <w:overflowPunct w:val="0"/>
        <w:autoSpaceDE/>
        <w:autoSpaceDN/>
        <w:adjustRightInd/>
        <w:spacing w:before="532" w:after="6" w:line="321" w:lineRule="exact"/>
        <w:ind w:left="72"/>
        <w:textAlignment w:val="baseline"/>
        <w:rPr>
          <w:rFonts w:ascii="Arial" w:hAnsi="Arial" w:cs="Arial"/>
          <w:b/>
          <w:bCs/>
          <w:sz w:val="28"/>
          <w:szCs w:val="28"/>
        </w:rPr>
      </w:pPr>
      <w:r>
        <w:rPr>
          <w:rFonts w:ascii="Arial" w:hAnsi="Arial" w:cs="Arial"/>
          <w:b/>
          <w:bCs/>
          <w:sz w:val="28"/>
          <w:szCs w:val="28"/>
        </w:rPr>
        <w:lastRenderedPageBreak/>
        <w:t>Appendix A: Quarterly Reporting Pro Forma</w:t>
      </w:r>
    </w:p>
    <w:p w14:paraId="56E71725" w14:textId="7E7DBC32" w:rsidR="00F13DB6" w:rsidRDefault="00367237">
      <w:pPr>
        <w:kinsoku w:val="0"/>
        <w:overflowPunct w:val="0"/>
        <w:autoSpaceDE/>
        <w:autoSpaceDN/>
        <w:adjustRightInd/>
        <w:spacing w:before="453" w:line="321" w:lineRule="exact"/>
        <w:ind w:left="72"/>
        <w:textAlignment w:val="baseline"/>
        <w:rPr>
          <w:rFonts w:ascii="Arial" w:hAnsi="Arial" w:cs="Arial"/>
          <w:b/>
          <w:bCs/>
          <w:spacing w:val="23"/>
          <w:sz w:val="28"/>
          <w:szCs w:val="28"/>
        </w:rPr>
      </w:pPr>
      <w:r>
        <w:rPr>
          <w:rFonts w:ascii="Arial" w:hAnsi="Arial" w:cs="Arial"/>
          <w:b/>
          <w:bCs/>
          <w:spacing w:val="23"/>
          <w:sz w:val="28"/>
          <w:szCs w:val="28"/>
        </w:rPr>
        <w:t>TO:</w:t>
      </w:r>
    </w:p>
    <w:p w14:paraId="7A6FD735" w14:textId="35014315" w:rsidR="00F13DB6" w:rsidRDefault="00367237">
      <w:pPr>
        <w:tabs>
          <w:tab w:val="left" w:pos="2952"/>
          <w:tab w:val="left" w:pos="4752"/>
        </w:tabs>
        <w:kinsoku w:val="0"/>
        <w:overflowPunct w:val="0"/>
        <w:autoSpaceDE/>
        <w:autoSpaceDN/>
        <w:adjustRightInd/>
        <w:spacing w:before="443" w:line="321" w:lineRule="exact"/>
        <w:ind w:left="72"/>
        <w:textAlignment w:val="baseline"/>
        <w:rPr>
          <w:rFonts w:ascii="Arial" w:hAnsi="Arial" w:cs="Arial"/>
          <w:b/>
          <w:bCs/>
          <w:spacing w:val="-2"/>
          <w:sz w:val="28"/>
          <w:szCs w:val="28"/>
        </w:rPr>
      </w:pPr>
      <w:r>
        <w:rPr>
          <w:rFonts w:ascii="Arial" w:hAnsi="Arial" w:cs="Arial"/>
          <w:b/>
          <w:bCs/>
          <w:spacing w:val="-2"/>
          <w:sz w:val="28"/>
          <w:szCs w:val="28"/>
        </w:rPr>
        <w:t>SITE:</w:t>
      </w:r>
      <w:r>
        <w:rPr>
          <w:rFonts w:ascii="Arial" w:hAnsi="Arial" w:cs="Arial"/>
          <w:b/>
          <w:bCs/>
          <w:spacing w:val="-2"/>
          <w:sz w:val="28"/>
          <w:szCs w:val="28"/>
        </w:rPr>
        <w:tab/>
        <w:t>[</w:t>
      </w:r>
      <w:r>
        <w:rPr>
          <w:rFonts w:ascii="Arial" w:hAnsi="Arial" w:cs="Arial"/>
          <w:b/>
          <w:bCs/>
          <w:spacing w:val="-2"/>
          <w:sz w:val="28"/>
          <w:szCs w:val="28"/>
        </w:rPr>
        <w:tab/>
        <w:t>]</w:t>
      </w:r>
    </w:p>
    <w:p w14:paraId="2F9FF441" w14:textId="77777777" w:rsidR="00F13DB6" w:rsidRDefault="00367237">
      <w:pPr>
        <w:tabs>
          <w:tab w:val="left" w:pos="4752"/>
        </w:tabs>
        <w:kinsoku w:val="0"/>
        <w:overflowPunct w:val="0"/>
        <w:autoSpaceDE/>
        <w:autoSpaceDN/>
        <w:adjustRightInd/>
        <w:spacing w:before="317" w:line="321" w:lineRule="exact"/>
        <w:ind w:left="72"/>
        <w:textAlignment w:val="baseline"/>
        <w:rPr>
          <w:rFonts w:ascii="Arial" w:hAnsi="Arial" w:cs="Arial"/>
          <w:b/>
          <w:bCs/>
          <w:spacing w:val="-1"/>
          <w:sz w:val="28"/>
          <w:szCs w:val="28"/>
        </w:rPr>
      </w:pPr>
      <w:r>
        <w:rPr>
          <w:rFonts w:ascii="Arial" w:hAnsi="Arial" w:cs="Arial"/>
          <w:b/>
          <w:bCs/>
          <w:spacing w:val="-1"/>
          <w:sz w:val="28"/>
          <w:szCs w:val="28"/>
        </w:rPr>
        <w:t>CONNECTION OF: [USER</w:t>
      </w:r>
      <w:r>
        <w:rPr>
          <w:rFonts w:ascii="Arial" w:hAnsi="Arial" w:cs="Arial"/>
          <w:b/>
          <w:bCs/>
          <w:spacing w:val="-1"/>
          <w:sz w:val="28"/>
          <w:szCs w:val="28"/>
        </w:rPr>
        <w:tab/>
        <w:t>]</w:t>
      </w:r>
    </w:p>
    <w:p w14:paraId="266A3FF3" w14:textId="77777777" w:rsidR="00F13DB6" w:rsidRDefault="00367237">
      <w:pPr>
        <w:kinsoku w:val="0"/>
        <w:overflowPunct w:val="0"/>
        <w:autoSpaceDE/>
        <w:autoSpaceDN/>
        <w:adjustRightInd/>
        <w:spacing w:before="437" w:line="321" w:lineRule="exact"/>
        <w:ind w:left="72"/>
        <w:textAlignment w:val="baseline"/>
        <w:rPr>
          <w:rFonts w:ascii="Arial" w:hAnsi="Arial" w:cs="Arial"/>
          <w:b/>
          <w:bCs/>
          <w:spacing w:val="-2"/>
          <w:sz w:val="28"/>
          <w:szCs w:val="28"/>
        </w:rPr>
      </w:pPr>
      <w:r>
        <w:rPr>
          <w:rFonts w:ascii="Arial" w:hAnsi="Arial" w:cs="Arial"/>
          <w:b/>
          <w:bCs/>
          <w:spacing w:val="-2"/>
          <w:sz w:val="28"/>
          <w:szCs w:val="28"/>
        </w:rPr>
        <w:t>CONTRACT REFERENCE:</w:t>
      </w:r>
    </w:p>
    <w:p w14:paraId="55241B0D" w14:textId="77777777" w:rsidR="00F13DB6" w:rsidRDefault="00367237">
      <w:pPr>
        <w:kinsoku w:val="0"/>
        <w:overflowPunct w:val="0"/>
        <w:autoSpaceDE/>
        <w:autoSpaceDN/>
        <w:adjustRightInd/>
        <w:spacing w:before="11" w:line="643" w:lineRule="exact"/>
        <w:ind w:left="72" w:right="2664"/>
        <w:textAlignment w:val="baseline"/>
        <w:rPr>
          <w:rFonts w:ascii="Arial" w:hAnsi="Arial" w:cs="Arial"/>
          <w:b/>
          <w:bCs/>
          <w:sz w:val="22"/>
          <w:szCs w:val="22"/>
        </w:rPr>
      </w:pPr>
      <w:r>
        <w:rPr>
          <w:rFonts w:ascii="Arial" w:hAnsi="Arial" w:cs="Arial"/>
          <w:b/>
          <w:bCs/>
          <w:i/>
          <w:iCs/>
          <w:sz w:val="24"/>
          <w:szCs w:val="24"/>
        </w:rPr>
        <w:t xml:space="preserve">Quarterly Report: [First/Second/Third/Fourth] Quarter 200[ ] </w:t>
      </w:r>
      <w:r>
        <w:rPr>
          <w:rFonts w:ascii="Arial" w:hAnsi="Arial" w:cs="Arial"/>
          <w:b/>
          <w:bCs/>
          <w:sz w:val="22"/>
          <w:szCs w:val="22"/>
        </w:rPr>
        <w:t>Switchgear and Civils (composite/other contract)</w:t>
      </w:r>
    </w:p>
    <w:p w14:paraId="652EB064" w14:textId="77777777" w:rsidR="00F13DB6" w:rsidRDefault="00367237">
      <w:pPr>
        <w:kinsoku w:val="0"/>
        <w:overflowPunct w:val="0"/>
        <w:autoSpaceDE/>
        <w:autoSpaceDN/>
        <w:adjustRightInd/>
        <w:spacing w:line="846" w:lineRule="exact"/>
        <w:ind w:left="72" w:right="7128"/>
        <w:textAlignment w:val="baseline"/>
        <w:rPr>
          <w:rFonts w:ascii="Arial" w:hAnsi="Arial" w:cs="Arial"/>
          <w:i/>
          <w:iCs/>
          <w:sz w:val="28"/>
          <w:szCs w:val="28"/>
        </w:rPr>
      </w:pPr>
      <w:r>
        <w:rPr>
          <w:rFonts w:ascii="Arial" w:hAnsi="Arial" w:cs="Arial"/>
          <w:i/>
          <w:iCs/>
          <w:sz w:val="28"/>
          <w:szCs w:val="28"/>
        </w:rPr>
        <w:t>OHL Line Contract Cable Contract</w:t>
      </w:r>
    </w:p>
    <w:p w14:paraId="4B31D108" w14:textId="77777777" w:rsidR="00F13DB6" w:rsidRDefault="00367237">
      <w:pPr>
        <w:kinsoku w:val="0"/>
        <w:overflowPunct w:val="0"/>
        <w:autoSpaceDE/>
        <w:autoSpaceDN/>
        <w:adjustRightInd/>
        <w:spacing w:before="105" w:line="322" w:lineRule="exact"/>
        <w:ind w:left="72" w:right="144"/>
        <w:jc w:val="both"/>
        <w:textAlignment w:val="baseline"/>
        <w:rPr>
          <w:rFonts w:ascii="Arial" w:hAnsi="Arial" w:cs="Arial"/>
          <w:i/>
          <w:iCs/>
          <w:sz w:val="28"/>
          <w:szCs w:val="28"/>
        </w:rPr>
      </w:pPr>
      <w:r>
        <w:rPr>
          <w:rFonts w:ascii="Arial" w:hAnsi="Arial" w:cs="Arial"/>
          <w:i/>
          <w:iCs/>
          <w:sz w:val="28"/>
          <w:szCs w:val="28"/>
        </w:rPr>
        <w:t>Unlicensed Work (where material to progress of Licensed Work/Impacts on Connection Date)</w:t>
      </w:r>
    </w:p>
    <w:p w14:paraId="512CFE8A" w14:textId="77777777" w:rsidR="00F13DB6" w:rsidRDefault="00367237">
      <w:pPr>
        <w:kinsoku w:val="0"/>
        <w:overflowPunct w:val="0"/>
        <w:autoSpaceDE/>
        <w:autoSpaceDN/>
        <w:adjustRightInd/>
        <w:spacing w:before="324" w:line="324" w:lineRule="exact"/>
        <w:ind w:left="72"/>
        <w:textAlignment w:val="baseline"/>
        <w:rPr>
          <w:rFonts w:ascii="Arial" w:hAnsi="Arial" w:cs="Arial"/>
          <w:i/>
          <w:iCs/>
          <w:sz w:val="28"/>
          <w:szCs w:val="28"/>
        </w:rPr>
      </w:pPr>
      <w:r>
        <w:rPr>
          <w:rFonts w:ascii="Arial" w:hAnsi="Arial" w:cs="Arial"/>
          <w:i/>
          <w:iCs/>
          <w:sz w:val="28"/>
          <w:szCs w:val="28"/>
        </w:rPr>
        <w:t>Programme and Consents</w:t>
      </w:r>
    </w:p>
    <w:p w14:paraId="462DDDC8" w14:textId="77777777" w:rsidR="00F13DB6" w:rsidRDefault="00367237">
      <w:pPr>
        <w:kinsoku w:val="0"/>
        <w:overflowPunct w:val="0"/>
        <w:autoSpaceDE/>
        <w:autoSpaceDN/>
        <w:adjustRightInd/>
        <w:spacing w:before="7" w:line="504" w:lineRule="exact"/>
        <w:ind w:left="72" w:right="576"/>
        <w:textAlignment w:val="baseline"/>
        <w:rPr>
          <w:rFonts w:ascii="Arial" w:hAnsi="Arial" w:cs="Arial"/>
          <w:b/>
          <w:bCs/>
          <w:sz w:val="22"/>
          <w:szCs w:val="22"/>
        </w:rPr>
      </w:pPr>
      <w:r>
        <w:rPr>
          <w:rFonts w:ascii="Arial" w:hAnsi="Arial" w:cs="Arial"/>
          <w:b/>
          <w:bCs/>
          <w:sz w:val="22"/>
          <w:szCs w:val="22"/>
        </w:rPr>
        <w:t xml:space="preserve">Bilateral Connection Agreement / TO Construction Agreement and Associated Issues [Costs </w:t>
      </w:r>
      <w:r>
        <w:rPr>
          <w:rFonts w:ascii="Arial" w:hAnsi="Arial" w:cs="Arial"/>
          <w:sz w:val="18"/>
          <w:szCs w:val="18"/>
        </w:rPr>
        <w:t xml:space="preserve">– </w:t>
      </w:r>
      <w:r>
        <w:rPr>
          <w:rFonts w:ascii="Arial" w:hAnsi="Arial" w:cs="Arial"/>
          <w:b/>
          <w:bCs/>
          <w:sz w:val="22"/>
          <w:szCs w:val="22"/>
        </w:rPr>
        <w:t>For Indicative Priced Agreements</w:t>
      </w:r>
    </w:p>
    <w:p w14:paraId="68A21FD7" w14:textId="77777777" w:rsidR="00F13DB6" w:rsidRDefault="00367237">
      <w:pPr>
        <w:kinsoku w:val="0"/>
        <w:overflowPunct w:val="0"/>
        <w:autoSpaceDE/>
        <w:autoSpaceDN/>
        <w:adjustRightInd/>
        <w:spacing w:before="299" w:line="254" w:lineRule="exact"/>
        <w:ind w:left="72"/>
        <w:textAlignment w:val="baseline"/>
        <w:rPr>
          <w:rFonts w:ascii="Arial" w:hAnsi="Arial" w:cs="Arial"/>
          <w:spacing w:val="2"/>
          <w:sz w:val="22"/>
          <w:szCs w:val="22"/>
        </w:rPr>
      </w:pPr>
      <w:r>
        <w:rPr>
          <w:rFonts w:ascii="Arial" w:hAnsi="Arial" w:cs="Arial"/>
          <w:spacing w:val="2"/>
          <w:sz w:val="22"/>
          <w:szCs w:val="22"/>
        </w:rPr>
        <w:t>The costs underlying the Connection Charges set out in the Bilateral Connection Agreement</w:t>
      </w:r>
    </w:p>
    <w:p w14:paraId="2EAC614F" w14:textId="77777777" w:rsidR="00F13DB6" w:rsidRDefault="00367237">
      <w:pPr>
        <w:tabs>
          <w:tab w:val="left" w:pos="1512"/>
        </w:tabs>
        <w:kinsoku w:val="0"/>
        <w:overflowPunct w:val="0"/>
        <w:autoSpaceDE/>
        <w:autoSpaceDN/>
        <w:adjustRightInd/>
        <w:spacing w:before="9" w:line="251" w:lineRule="exact"/>
        <w:ind w:left="72" w:right="72"/>
        <w:jc w:val="both"/>
        <w:textAlignment w:val="baseline"/>
        <w:rPr>
          <w:rFonts w:ascii="Arial" w:hAnsi="Arial" w:cs="Arial"/>
          <w:sz w:val="22"/>
          <w:szCs w:val="22"/>
        </w:rPr>
      </w:pPr>
      <w:r>
        <w:rPr>
          <w:rFonts w:ascii="Arial" w:hAnsi="Arial" w:cs="Arial"/>
          <w:sz w:val="22"/>
          <w:szCs w:val="22"/>
        </w:rPr>
        <w:t>dated [</w:t>
      </w:r>
      <w:r>
        <w:rPr>
          <w:rFonts w:ascii="Arial" w:hAnsi="Arial" w:cs="Arial"/>
          <w:sz w:val="22"/>
          <w:szCs w:val="22"/>
        </w:rPr>
        <w:tab/>
        <w:t>] have increased / decreased by approximately [ %], and the Connection</w:t>
      </w:r>
      <w:r>
        <w:rPr>
          <w:rFonts w:ascii="Arial" w:hAnsi="Arial" w:cs="Arial"/>
          <w:sz w:val="22"/>
          <w:szCs w:val="22"/>
        </w:rPr>
        <w:br/>
        <w:t>Charges shall be likely to change by a corresponding proportion. Similarly, the TO Final Sums liability for the remainder of the Detailed TO Construction Programme shall also change correspondingly. ]</w:t>
      </w:r>
    </w:p>
    <w:p w14:paraId="261DE440" w14:textId="77777777" w:rsidR="00F13DB6" w:rsidRDefault="00367237">
      <w:pPr>
        <w:kinsoku w:val="0"/>
        <w:overflowPunct w:val="0"/>
        <w:autoSpaceDE/>
        <w:autoSpaceDN/>
        <w:adjustRightInd/>
        <w:spacing w:before="254" w:line="253" w:lineRule="exact"/>
        <w:ind w:left="72"/>
        <w:textAlignment w:val="baseline"/>
        <w:rPr>
          <w:rFonts w:ascii="Arial" w:hAnsi="Arial" w:cs="Arial"/>
          <w:b/>
          <w:bCs/>
          <w:sz w:val="22"/>
          <w:szCs w:val="22"/>
        </w:rPr>
      </w:pPr>
      <w:r>
        <w:rPr>
          <w:rFonts w:ascii="Arial" w:hAnsi="Arial" w:cs="Arial"/>
          <w:b/>
          <w:bCs/>
          <w:sz w:val="22"/>
          <w:szCs w:val="22"/>
        </w:rPr>
        <w:t xml:space="preserve">[Costs </w:t>
      </w:r>
      <w:r>
        <w:rPr>
          <w:rFonts w:ascii="Arial" w:hAnsi="Arial" w:cs="Arial"/>
          <w:sz w:val="18"/>
          <w:szCs w:val="18"/>
        </w:rPr>
        <w:t xml:space="preserve">– </w:t>
      </w:r>
      <w:r>
        <w:rPr>
          <w:rFonts w:ascii="Arial" w:hAnsi="Arial" w:cs="Arial"/>
          <w:b/>
          <w:bCs/>
          <w:sz w:val="22"/>
          <w:szCs w:val="22"/>
        </w:rPr>
        <w:t>For Firm Priced Agreements</w:t>
      </w:r>
    </w:p>
    <w:p w14:paraId="63CA28D7" w14:textId="77777777" w:rsidR="00F13DB6" w:rsidRDefault="00367237">
      <w:pPr>
        <w:kinsoku w:val="0"/>
        <w:overflowPunct w:val="0"/>
        <w:autoSpaceDE/>
        <w:autoSpaceDN/>
        <w:adjustRightInd/>
        <w:spacing w:before="251" w:line="254" w:lineRule="exact"/>
        <w:ind w:left="72"/>
        <w:textAlignment w:val="baseline"/>
        <w:rPr>
          <w:rFonts w:ascii="Arial" w:hAnsi="Arial" w:cs="Arial"/>
          <w:sz w:val="22"/>
          <w:szCs w:val="22"/>
        </w:rPr>
      </w:pPr>
      <w:r>
        <w:rPr>
          <w:rFonts w:ascii="Arial" w:hAnsi="Arial" w:cs="Arial"/>
          <w:sz w:val="22"/>
          <w:szCs w:val="22"/>
        </w:rPr>
        <w:t>The costs underlying the Final Sums for the Bilateral Connection Agreement dated [</w:t>
      </w:r>
    </w:p>
    <w:p w14:paraId="5D8DA5C8" w14:textId="77777777" w:rsidR="00F13DB6" w:rsidRDefault="00367237">
      <w:pPr>
        <w:kinsoku w:val="0"/>
        <w:overflowPunct w:val="0"/>
        <w:autoSpaceDE/>
        <w:autoSpaceDN/>
        <w:adjustRightInd/>
        <w:spacing w:before="1" w:line="254" w:lineRule="exact"/>
        <w:ind w:left="72" w:right="72" w:firstLine="720"/>
        <w:jc w:val="both"/>
        <w:textAlignment w:val="baseline"/>
        <w:rPr>
          <w:rFonts w:ascii="Arial" w:hAnsi="Arial" w:cs="Arial"/>
          <w:sz w:val="22"/>
          <w:szCs w:val="22"/>
        </w:rPr>
      </w:pPr>
      <w:r>
        <w:rPr>
          <w:rFonts w:ascii="Arial" w:hAnsi="Arial" w:cs="Arial"/>
          <w:sz w:val="22"/>
          <w:szCs w:val="22"/>
        </w:rPr>
        <w:t>] have increased / decreased by approximately [ %], and the Final Sums shall be likely to change by a corresponding proportion. ]</w:t>
      </w:r>
    </w:p>
    <w:p w14:paraId="1E1DD628" w14:textId="7B877221" w:rsidR="00F13DB6" w:rsidRDefault="00367237">
      <w:pPr>
        <w:kinsoku w:val="0"/>
        <w:overflowPunct w:val="0"/>
        <w:autoSpaceDE/>
        <w:autoSpaceDN/>
        <w:adjustRightInd/>
        <w:spacing w:line="509" w:lineRule="exact"/>
        <w:ind w:left="72" w:right="4104"/>
        <w:textAlignment w:val="baseline"/>
        <w:rPr>
          <w:rFonts w:ascii="Arial" w:hAnsi="Arial" w:cs="Arial"/>
          <w:spacing w:val="-4"/>
          <w:sz w:val="22"/>
          <w:szCs w:val="22"/>
        </w:rPr>
      </w:pPr>
      <w:r>
        <w:rPr>
          <w:rFonts w:ascii="Arial" w:hAnsi="Arial" w:cs="Arial"/>
          <w:spacing w:val="-4"/>
          <w:sz w:val="22"/>
          <w:szCs w:val="22"/>
        </w:rPr>
        <w:t>Confirmation that the scope of works have not changed. Confirmation that the programme has not changed.</w:t>
      </w:r>
    </w:p>
    <w:p w14:paraId="79AD709A" w14:textId="77777777" w:rsidR="00F13DB6" w:rsidRDefault="00F13DB6">
      <w:pPr>
        <w:widowControl/>
        <w:rPr>
          <w:sz w:val="24"/>
          <w:szCs w:val="24"/>
        </w:rPr>
        <w:sectPr w:rsidR="00F13DB6">
          <w:pgSz w:w="11904" w:h="16843"/>
          <w:pgMar w:top="800" w:right="1005" w:bottom="830" w:left="1294" w:header="720" w:footer="720" w:gutter="0"/>
          <w:cols w:space="720"/>
          <w:noEndnote/>
        </w:sectPr>
      </w:pPr>
    </w:p>
    <w:p w14:paraId="786447B7" w14:textId="77777777" w:rsidR="00F13DB6" w:rsidRDefault="00367237">
      <w:pPr>
        <w:kinsoku w:val="0"/>
        <w:overflowPunct w:val="0"/>
        <w:autoSpaceDE/>
        <w:autoSpaceDN/>
        <w:adjustRightInd/>
        <w:spacing w:before="532" w:line="323" w:lineRule="exact"/>
        <w:ind w:left="72"/>
        <w:textAlignment w:val="baseline"/>
        <w:rPr>
          <w:rFonts w:ascii="Arial" w:hAnsi="Arial" w:cs="Arial"/>
          <w:b/>
          <w:bCs/>
          <w:sz w:val="28"/>
          <w:szCs w:val="28"/>
        </w:rPr>
      </w:pPr>
      <w:r>
        <w:rPr>
          <w:rFonts w:ascii="Arial" w:hAnsi="Arial" w:cs="Arial"/>
          <w:b/>
          <w:bCs/>
          <w:sz w:val="28"/>
          <w:szCs w:val="28"/>
        </w:rPr>
        <w:lastRenderedPageBreak/>
        <w:t>Appendix B: TO Final Sums Reporting</w:t>
      </w:r>
    </w:p>
    <w:p w14:paraId="204C89C7" w14:textId="11595FDE" w:rsidR="00BE6B2D" w:rsidRPr="00866648" w:rsidDel="002E3B8D" w:rsidRDefault="00536968" w:rsidP="0380C0D2">
      <w:pPr>
        <w:kinsoku w:val="0"/>
        <w:overflowPunct w:val="0"/>
        <w:autoSpaceDE/>
        <w:autoSpaceDN/>
        <w:adjustRightInd/>
        <w:spacing w:before="326" w:after="51" w:line="251" w:lineRule="exact"/>
        <w:textAlignment w:val="baseline"/>
        <w:rPr>
          <w:ins w:id="9" w:author="Paul Mott [NESO]" w:date="2025-09-04T17:44:00Z"/>
          <w:del w:id="10" w:author="Steve Baker [NESO]" w:date="2025-09-22T10:21:00Z" w16du:dateUtc="2025-09-22T09:21:00Z"/>
          <w:rFonts w:ascii="Arial" w:hAnsi="Arial" w:cs="Arial"/>
          <w:sz w:val="22"/>
          <w:szCs w:val="22"/>
          <w:lang w:val="en-GB"/>
        </w:rPr>
      </w:pPr>
      <w:ins w:id="11" w:author="Paul Mott [NESO]" w:date="2025-09-04T17:44:00Z">
        <w:r w:rsidRPr="0380C0D2">
          <w:rPr>
            <w:rFonts w:ascii="Arial" w:hAnsi="Arial" w:cs="Arial"/>
            <w:sz w:val="22"/>
            <w:szCs w:val="22"/>
          </w:rPr>
          <w:t>P</w:t>
        </w:r>
        <w:r w:rsidR="00BE6B2D" w:rsidRPr="0380C0D2">
          <w:rPr>
            <w:rFonts w:ascii="Arial" w:hAnsi="Arial" w:cs="Arial"/>
            <w:sz w:val="22"/>
            <w:szCs w:val="22"/>
          </w:rPr>
          <w:t xml:space="preserve">rior to suggesting </w:t>
        </w:r>
      </w:ins>
      <w:ins w:id="12" w:author="Paul Mott [NESO]" w:date="2025-09-04T17:45:00Z">
        <w:r w:rsidR="00A11372" w:rsidRPr="0380C0D2">
          <w:rPr>
            <w:rFonts w:ascii="Arial" w:hAnsi="Arial" w:cs="Arial"/>
            <w:sz w:val="22"/>
            <w:szCs w:val="22"/>
          </w:rPr>
          <w:t xml:space="preserve">or recommending </w:t>
        </w:r>
      </w:ins>
      <w:ins w:id="13" w:author="Paul Mott [NESO]" w:date="2025-09-04T17:44:00Z">
        <w:r w:rsidR="00BE6B2D" w:rsidRPr="0380C0D2">
          <w:rPr>
            <w:rFonts w:ascii="Arial" w:hAnsi="Arial" w:cs="Arial"/>
            <w:sz w:val="22"/>
            <w:szCs w:val="22"/>
          </w:rPr>
          <w:t xml:space="preserve">to </w:t>
        </w:r>
        <w:r w:rsidRPr="008B0A94">
          <w:rPr>
            <w:rFonts w:ascii="Arial" w:hAnsi="Arial" w:cs="Arial"/>
            <w:sz w:val="22"/>
            <w:szCs w:val="22"/>
          </w:rPr>
          <w:t>The Authority</w:t>
        </w:r>
      </w:ins>
      <w:ins w:id="14" w:author="Paul Mott [NESO]" w:date="2025-09-04T17:45:00Z">
        <w:r w:rsidR="00785073" w:rsidRPr="0380C0D2">
          <w:rPr>
            <w:rFonts w:ascii="Arial" w:hAnsi="Arial" w:cs="Arial"/>
            <w:sz w:val="22"/>
            <w:szCs w:val="22"/>
          </w:rPr>
          <w:t xml:space="preserve"> </w:t>
        </w:r>
        <w:r w:rsidR="00866648" w:rsidRPr="0380C0D2">
          <w:rPr>
            <w:rFonts w:ascii="Arial" w:hAnsi="Arial" w:cs="Arial"/>
            <w:sz w:val="22"/>
            <w:szCs w:val="22"/>
          </w:rPr>
          <w:t>that it designate new Excepted Works</w:t>
        </w:r>
      </w:ins>
      <w:ins w:id="15" w:author="Paul Mott [NESO]" w:date="2025-09-04T17:44:00Z">
        <w:r w:rsidRPr="0380C0D2">
          <w:rPr>
            <w:rFonts w:ascii="Arial" w:hAnsi="Arial" w:cs="Arial"/>
            <w:sz w:val="22"/>
            <w:szCs w:val="22"/>
          </w:rPr>
          <w:t xml:space="preserve">, The Company </w:t>
        </w:r>
        <w:r w:rsidR="00BE6B2D" w:rsidRPr="0380C0D2">
          <w:rPr>
            <w:rFonts w:ascii="Arial" w:hAnsi="Arial" w:cs="Arial"/>
            <w:sz w:val="22"/>
            <w:szCs w:val="22"/>
          </w:rPr>
          <w:t xml:space="preserve">will provide </w:t>
        </w:r>
      </w:ins>
      <w:ins w:id="16" w:author="Paul Mott [NESO]" w:date="2025-09-04T17:46:00Z">
        <w:r w:rsidR="000E41BA" w:rsidRPr="0380C0D2">
          <w:rPr>
            <w:rFonts w:ascii="Arial" w:hAnsi="Arial" w:cs="Arial"/>
            <w:sz w:val="22"/>
            <w:szCs w:val="22"/>
          </w:rPr>
          <w:t xml:space="preserve">the relevant </w:t>
        </w:r>
      </w:ins>
      <w:ins w:id="17" w:author="Paul Mott [NESO]" w:date="2025-09-04T17:44:00Z">
        <w:r w:rsidR="00BE6B2D" w:rsidRPr="008B0A94">
          <w:rPr>
            <w:rFonts w:ascii="Arial" w:hAnsi="Arial" w:cs="Arial"/>
            <w:sz w:val="22"/>
            <w:szCs w:val="22"/>
          </w:rPr>
          <w:t>TO</w:t>
        </w:r>
      </w:ins>
      <w:ins w:id="18" w:author="Paul Mott [NESO]" w:date="2025-09-04T17:46:00Z">
        <w:r w:rsidR="000E41BA" w:rsidRPr="008B0A94">
          <w:rPr>
            <w:rFonts w:ascii="Arial" w:hAnsi="Arial" w:cs="Arial"/>
            <w:sz w:val="22"/>
            <w:szCs w:val="22"/>
          </w:rPr>
          <w:t>(</w:t>
        </w:r>
      </w:ins>
      <w:ins w:id="19" w:author="Paul Mott [NESO]" w:date="2025-09-04T17:44:00Z">
        <w:r w:rsidR="00BE6B2D" w:rsidRPr="008B0A94">
          <w:rPr>
            <w:rFonts w:ascii="Arial" w:hAnsi="Arial" w:cs="Arial"/>
            <w:sz w:val="22"/>
            <w:szCs w:val="22"/>
          </w:rPr>
          <w:t>s</w:t>
        </w:r>
      </w:ins>
      <w:ins w:id="20" w:author="Paul Mott [NESO]" w:date="2025-09-04T17:46:00Z">
        <w:r w:rsidR="000E41BA" w:rsidRPr="0380C0D2">
          <w:rPr>
            <w:rFonts w:ascii="Arial" w:hAnsi="Arial" w:cs="Arial"/>
            <w:sz w:val="22"/>
            <w:szCs w:val="22"/>
          </w:rPr>
          <w:t>)</w:t>
        </w:r>
      </w:ins>
      <w:ins w:id="21" w:author="Paul Mott [NESO]" w:date="2025-09-04T17:44:00Z">
        <w:r w:rsidR="00BE6B2D" w:rsidRPr="0380C0D2">
          <w:rPr>
            <w:rFonts w:ascii="Arial" w:hAnsi="Arial" w:cs="Arial"/>
            <w:sz w:val="22"/>
            <w:szCs w:val="22"/>
          </w:rPr>
          <w:t xml:space="preserve"> reasonable notice of </w:t>
        </w:r>
      </w:ins>
      <w:ins w:id="22" w:author="Paul Mott [NESO]" w:date="2025-09-04T17:46:00Z">
        <w:r w:rsidR="000E41BA" w:rsidRPr="0380C0D2">
          <w:rPr>
            <w:rFonts w:ascii="Arial" w:hAnsi="Arial" w:cs="Arial"/>
            <w:sz w:val="22"/>
            <w:szCs w:val="22"/>
          </w:rPr>
          <w:t xml:space="preserve">this </w:t>
        </w:r>
      </w:ins>
      <w:ins w:id="23" w:author="Paul Mott [NESO]" w:date="2025-09-04T17:44:00Z">
        <w:r w:rsidR="00BE6B2D" w:rsidRPr="0380C0D2">
          <w:rPr>
            <w:rFonts w:ascii="Arial" w:hAnsi="Arial" w:cs="Arial"/>
            <w:sz w:val="22"/>
            <w:szCs w:val="22"/>
          </w:rPr>
          <w:t xml:space="preserve">proposed submission to </w:t>
        </w:r>
      </w:ins>
      <w:ins w:id="24" w:author="Paul Mott [NESO]" w:date="2025-09-04T17:46:00Z">
        <w:r w:rsidR="000E41BA" w:rsidRPr="0380C0D2">
          <w:rPr>
            <w:rFonts w:ascii="Arial" w:hAnsi="Arial" w:cs="Arial"/>
            <w:sz w:val="22"/>
            <w:szCs w:val="22"/>
          </w:rPr>
          <w:t xml:space="preserve">The Authority </w:t>
        </w:r>
      </w:ins>
      <w:ins w:id="25" w:author="Paul Mott [NESO]" w:date="2025-09-04T17:44:00Z">
        <w:r w:rsidR="00BE6B2D" w:rsidRPr="0380C0D2">
          <w:rPr>
            <w:rFonts w:ascii="Arial" w:hAnsi="Arial" w:cs="Arial"/>
            <w:sz w:val="22"/>
            <w:szCs w:val="22"/>
          </w:rPr>
          <w:t xml:space="preserve">of </w:t>
        </w:r>
      </w:ins>
      <w:ins w:id="26" w:author="Paul Mott [NESO]" w:date="2025-09-04T17:46:00Z">
        <w:r w:rsidR="000E41BA" w:rsidRPr="0380C0D2">
          <w:rPr>
            <w:rFonts w:ascii="Arial" w:hAnsi="Arial" w:cs="Arial"/>
            <w:sz w:val="22"/>
            <w:szCs w:val="22"/>
          </w:rPr>
          <w:t xml:space="preserve">recommended </w:t>
        </w:r>
      </w:ins>
      <w:ins w:id="27" w:author="Paul Mott [NESO]" w:date="2025-09-04T17:44:00Z">
        <w:r w:rsidR="00BE6B2D" w:rsidRPr="0380C0D2">
          <w:rPr>
            <w:rFonts w:ascii="Arial" w:hAnsi="Arial" w:cs="Arial"/>
            <w:sz w:val="22"/>
            <w:szCs w:val="22"/>
          </w:rPr>
          <w:t>excepted works,</w:t>
        </w:r>
      </w:ins>
      <w:ins w:id="28" w:author="Paul Mott [NESO]" w:date="2025-09-04T17:46:00Z">
        <w:r w:rsidR="008836C3" w:rsidRPr="0380C0D2">
          <w:rPr>
            <w:rFonts w:ascii="Arial" w:hAnsi="Arial" w:cs="Arial"/>
            <w:sz w:val="22"/>
            <w:szCs w:val="22"/>
          </w:rPr>
          <w:t xml:space="preserve"> allowing TOs</w:t>
        </w:r>
      </w:ins>
      <w:ins w:id="29" w:author="Paul Mott [NESO]" w:date="2025-09-04T17:44:00Z">
        <w:r w:rsidR="00BE6B2D" w:rsidRPr="0380C0D2">
          <w:rPr>
            <w:rFonts w:ascii="Arial" w:hAnsi="Arial" w:cs="Arial"/>
            <w:sz w:val="22"/>
            <w:szCs w:val="22"/>
          </w:rPr>
          <w:t xml:space="preserve"> </w:t>
        </w:r>
      </w:ins>
      <w:ins w:id="30" w:author="Paul Mott [NESO]" w:date="2025-09-04T17:46:00Z">
        <w:r w:rsidR="008836C3" w:rsidRPr="0380C0D2">
          <w:rPr>
            <w:rFonts w:ascii="Arial" w:hAnsi="Arial" w:cs="Arial"/>
            <w:sz w:val="22"/>
            <w:szCs w:val="22"/>
          </w:rPr>
          <w:t xml:space="preserve">to </w:t>
        </w:r>
      </w:ins>
      <w:ins w:id="31" w:author="Paul Mott [NESO]" w:date="2025-09-04T17:44:00Z">
        <w:r w:rsidR="00BE6B2D" w:rsidRPr="0380C0D2">
          <w:rPr>
            <w:rFonts w:ascii="Arial" w:hAnsi="Arial" w:cs="Arial"/>
            <w:sz w:val="22"/>
            <w:szCs w:val="22"/>
          </w:rPr>
          <w:t>provid</w:t>
        </w:r>
      </w:ins>
      <w:ins w:id="32" w:author="Paul Mott [NESO]" w:date="2025-09-04T17:47:00Z">
        <w:r w:rsidR="008836C3" w:rsidRPr="0380C0D2">
          <w:rPr>
            <w:rFonts w:ascii="Arial" w:hAnsi="Arial" w:cs="Arial"/>
            <w:sz w:val="22"/>
            <w:szCs w:val="22"/>
          </w:rPr>
          <w:t xml:space="preserve">e </w:t>
        </w:r>
      </w:ins>
      <w:ins w:id="33" w:author="Paul Mott [NESO]" w:date="2025-09-04T17:46:00Z">
        <w:r w:rsidR="000E41BA" w:rsidRPr="0380C0D2">
          <w:rPr>
            <w:rFonts w:ascii="Arial" w:hAnsi="Arial" w:cs="Arial"/>
            <w:sz w:val="22"/>
            <w:szCs w:val="22"/>
          </w:rPr>
          <w:t xml:space="preserve">The Company </w:t>
        </w:r>
      </w:ins>
      <w:ins w:id="34" w:author="Paul Mott [NESO]" w:date="2025-09-04T17:44:00Z">
        <w:r w:rsidR="00BE6B2D" w:rsidRPr="0380C0D2">
          <w:rPr>
            <w:rFonts w:ascii="Arial" w:hAnsi="Arial" w:cs="Arial"/>
            <w:sz w:val="22"/>
            <w:szCs w:val="22"/>
          </w:rPr>
          <w:t xml:space="preserve">with any assistance and </w:t>
        </w:r>
      </w:ins>
      <w:ins w:id="35" w:author="Paul Mott [NESO]" w:date="2025-09-04T17:47:00Z">
        <w:r w:rsidR="008836C3" w:rsidRPr="0380C0D2">
          <w:rPr>
            <w:rFonts w:ascii="Arial" w:hAnsi="Arial" w:cs="Arial"/>
            <w:sz w:val="22"/>
            <w:szCs w:val="22"/>
          </w:rPr>
          <w:t>advice</w:t>
        </w:r>
        <w:r w:rsidR="000C56F7" w:rsidRPr="0380C0D2">
          <w:rPr>
            <w:rFonts w:ascii="Arial" w:hAnsi="Arial" w:cs="Arial"/>
            <w:sz w:val="22"/>
            <w:szCs w:val="22"/>
          </w:rPr>
          <w:t xml:space="preserve">.  </w:t>
        </w:r>
      </w:ins>
    </w:p>
    <w:p w14:paraId="60F89924" w14:textId="7658A975" w:rsidR="008B0A94" w:rsidRDefault="00E1263E" w:rsidP="00D957A2">
      <w:pPr>
        <w:kinsoku w:val="0"/>
        <w:overflowPunct w:val="0"/>
        <w:autoSpaceDE/>
        <w:autoSpaceDN/>
        <w:adjustRightInd/>
        <w:spacing w:before="326" w:after="51" w:line="251" w:lineRule="exact"/>
        <w:textAlignment w:val="baseline"/>
        <w:rPr>
          <w:ins w:id="36" w:author="Steve Baker [NESO]" w:date="2025-09-22T10:14:00Z" w16du:dateUtc="2025-09-22T09:14:00Z"/>
          <w:rFonts w:ascii="Arial" w:hAnsi="Arial" w:cs="Arial"/>
          <w:sz w:val="22"/>
          <w:szCs w:val="22"/>
        </w:rPr>
      </w:pPr>
      <w:ins w:id="37" w:author="Paul Mott [NESO]" w:date="2025-09-04T17:49:00Z">
        <w:r w:rsidRPr="0380C0D2">
          <w:rPr>
            <w:rFonts w:ascii="Arial" w:hAnsi="Arial" w:cs="Arial"/>
            <w:sz w:val="22"/>
            <w:szCs w:val="22"/>
          </w:rPr>
          <w:t xml:space="preserve">Whenever new transmission works are formally </w:t>
        </w:r>
      </w:ins>
      <w:ins w:id="38" w:author="Paul Mott [NESO]" w:date="2025-09-04T17:50:00Z">
        <w:r w:rsidR="003E6430" w:rsidRPr="0380C0D2">
          <w:rPr>
            <w:rFonts w:ascii="Arial" w:hAnsi="Arial" w:cs="Arial"/>
            <w:sz w:val="22"/>
            <w:szCs w:val="22"/>
          </w:rPr>
          <w:t xml:space="preserve">identified by The Company or The Authority as Excepted Works, The Company </w:t>
        </w:r>
        <w:r w:rsidR="00B308F3" w:rsidRPr="0380C0D2">
          <w:rPr>
            <w:rFonts w:ascii="Arial" w:hAnsi="Arial" w:cs="Arial"/>
            <w:sz w:val="22"/>
            <w:szCs w:val="22"/>
          </w:rPr>
          <w:t>wi</w:t>
        </w:r>
        <w:r w:rsidR="00B308F3" w:rsidRPr="008B0A94">
          <w:rPr>
            <w:rFonts w:ascii="Arial" w:hAnsi="Arial" w:cs="Arial"/>
            <w:sz w:val="22"/>
            <w:szCs w:val="22"/>
          </w:rPr>
          <w:t xml:space="preserve">ll notify the </w:t>
        </w:r>
        <w:r w:rsidR="00B308F3" w:rsidRPr="0380C0D2">
          <w:rPr>
            <w:rFonts w:ascii="Arial" w:hAnsi="Arial" w:cs="Arial"/>
            <w:sz w:val="22"/>
            <w:szCs w:val="22"/>
          </w:rPr>
          <w:t>TOs</w:t>
        </w:r>
      </w:ins>
      <w:ins w:id="39" w:author="Paul Mott [NESO]" w:date="2025-09-04T17:51:00Z">
        <w:r w:rsidR="00876D23" w:rsidRPr="0380C0D2">
          <w:rPr>
            <w:rFonts w:ascii="Arial" w:hAnsi="Arial" w:cs="Arial"/>
            <w:sz w:val="22"/>
            <w:szCs w:val="22"/>
          </w:rPr>
          <w:t xml:space="preserve"> within 20 </w:t>
        </w:r>
      </w:ins>
      <w:ins w:id="40" w:author="Paul Mott [NESO]" w:date="2025-09-04T17:49:00Z">
        <w:r w:rsidRPr="0380C0D2">
          <w:rPr>
            <w:rFonts w:ascii="Arial" w:hAnsi="Arial" w:cs="Arial"/>
            <w:sz w:val="22"/>
            <w:szCs w:val="22"/>
          </w:rPr>
          <w:t xml:space="preserve">days following </w:t>
        </w:r>
      </w:ins>
      <w:ins w:id="41" w:author="Paul Mott [NESO]" w:date="2025-09-04T17:51:00Z">
        <w:r w:rsidR="00876D23" w:rsidRPr="0380C0D2">
          <w:rPr>
            <w:rFonts w:ascii="Arial" w:hAnsi="Arial" w:cs="Arial"/>
            <w:sz w:val="22"/>
            <w:szCs w:val="22"/>
          </w:rPr>
          <w:t xml:space="preserve">such </w:t>
        </w:r>
      </w:ins>
      <w:ins w:id="42" w:author="Paul Mott [NESO]" w:date="2025-09-04T17:49:00Z">
        <w:r w:rsidRPr="0380C0D2">
          <w:rPr>
            <w:rFonts w:ascii="Arial" w:hAnsi="Arial" w:cs="Arial"/>
            <w:sz w:val="22"/>
            <w:szCs w:val="22"/>
          </w:rPr>
          <w:t>classification</w:t>
        </w:r>
      </w:ins>
      <w:ins w:id="43" w:author="Paul Mott [NESO]" w:date="2025-09-04T17:51:00Z">
        <w:r w:rsidR="00876D23" w:rsidRPr="0380C0D2">
          <w:rPr>
            <w:rFonts w:ascii="Arial" w:hAnsi="Arial" w:cs="Arial"/>
            <w:sz w:val="22"/>
            <w:szCs w:val="22"/>
          </w:rPr>
          <w:t xml:space="preserve">.  </w:t>
        </w:r>
      </w:ins>
    </w:p>
    <w:p w14:paraId="00BD332B" w14:textId="77777777" w:rsidR="008B0A94" w:rsidRDefault="008B0A94">
      <w:pPr>
        <w:kinsoku w:val="0"/>
        <w:overflowPunct w:val="0"/>
        <w:autoSpaceDE/>
        <w:autoSpaceDN/>
        <w:adjustRightInd/>
        <w:spacing w:before="326" w:after="51" w:line="251" w:lineRule="exact"/>
        <w:ind w:left="72"/>
        <w:textAlignment w:val="baseline"/>
        <w:rPr>
          <w:ins w:id="44" w:author="Steve Baker [NESO]" w:date="2025-09-22T10:14:00Z" w16du:dateUtc="2025-09-22T09:14:00Z"/>
          <w:rFonts w:ascii="Arial" w:hAnsi="Arial" w:cs="Arial"/>
          <w:sz w:val="22"/>
          <w:szCs w:val="22"/>
        </w:rPr>
      </w:pPr>
    </w:p>
    <w:p w14:paraId="3A203D01" w14:textId="0AC920B6" w:rsidR="00F13DB6" w:rsidRDefault="00367237">
      <w:pPr>
        <w:kinsoku w:val="0"/>
        <w:overflowPunct w:val="0"/>
        <w:autoSpaceDE/>
        <w:autoSpaceDN/>
        <w:adjustRightInd/>
        <w:spacing w:before="326" w:after="51" w:line="251" w:lineRule="exact"/>
        <w:ind w:left="72"/>
        <w:textAlignment w:val="baseline"/>
        <w:rPr>
          <w:rFonts w:ascii="Arial" w:hAnsi="Arial" w:cs="Arial"/>
          <w:b/>
          <w:bCs/>
          <w:sz w:val="22"/>
          <w:szCs w:val="22"/>
        </w:rPr>
      </w:pPr>
      <w:r>
        <w:rPr>
          <w:rFonts w:ascii="Arial" w:hAnsi="Arial" w:cs="Arial"/>
          <w:b/>
          <w:bCs/>
          <w:sz w:val="22"/>
          <w:szCs w:val="22"/>
        </w:rPr>
        <w:t>BI-ANNUAL TO FINAL SUMS REPORT</w:t>
      </w:r>
    </w:p>
    <w:p w14:paraId="01D11D38" w14:textId="1632596C" w:rsidR="00F13DB6" w:rsidRDefault="00367237">
      <w:pPr>
        <w:kinsoku w:val="0"/>
        <w:overflowPunct w:val="0"/>
        <w:autoSpaceDE/>
        <w:autoSpaceDN/>
        <w:adjustRightInd/>
        <w:spacing w:before="195" w:line="253" w:lineRule="exact"/>
        <w:ind w:left="72"/>
        <w:textAlignment w:val="baseline"/>
        <w:rPr>
          <w:rFonts w:ascii="Arial" w:hAnsi="Arial" w:cs="Arial"/>
          <w:spacing w:val="27"/>
          <w:sz w:val="22"/>
          <w:szCs w:val="22"/>
        </w:rPr>
      </w:pPr>
      <w:r>
        <w:rPr>
          <w:rFonts w:ascii="Arial" w:hAnsi="Arial" w:cs="Arial"/>
          <w:spacing w:val="27"/>
          <w:sz w:val="22"/>
          <w:szCs w:val="22"/>
        </w:rPr>
        <w:t>TO:</w:t>
      </w:r>
    </w:p>
    <w:p w14:paraId="4E5A9641" w14:textId="77777777" w:rsidR="00F13DB6" w:rsidRDefault="00367237">
      <w:pPr>
        <w:kinsoku w:val="0"/>
        <w:overflowPunct w:val="0"/>
        <w:autoSpaceDE/>
        <w:autoSpaceDN/>
        <w:adjustRightInd/>
        <w:spacing w:before="260" w:line="251" w:lineRule="exact"/>
        <w:ind w:left="72"/>
        <w:textAlignment w:val="baseline"/>
        <w:rPr>
          <w:rFonts w:ascii="Arial" w:hAnsi="Arial" w:cs="Arial"/>
          <w:b/>
          <w:bCs/>
          <w:spacing w:val="19"/>
          <w:sz w:val="22"/>
          <w:szCs w:val="22"/>
        </w:rPr>
      </w:pPr>
      <w:r>
        <w:rPr>
          <w:rFonts w:ascii="Arial" w:hAnsi="Arial" w:cs="Arial"/>
          <w:b/>
          <w:bCs/>
          <w:spacing w:val="19"/>
          <w:sz w:val="22"/>
          <w:szCs w:val="22"/>
        </w:rPr>
        <w:t>User:</w:t>
      </w:r>
    </w:p>
    <w:p w14:paraId="04431C34" w14:textId="77777777" w:rsidR="00F13DB6" w:rsidRDefault="00367237">
      <w:pPr>
        <w:kinsoku w:val="0"/>
        <w:overflowPunct w:val="0"/>
        <w:autoSpaceDE/>
        <w:autoSpaceDN/>
        <w:adjustRightInd/>
        <w:spacing w:before="249" w:line="251" w:lineRule="exact"/>
        <w:ind w:left="72"/>
        <w:textAlignment w:val="baseline"/>
        <w:rPr>
          <w:rFonts w:ascii="Arial" w:hAnsi="Arial" w:cs="Arial"/>
          <w:b/>
          <w:bCs/>
          <w:spacing w:val="19"/>
          <w:sz w:val="22"/>
          <w:szCs w:val="22"/>
        </w:rPr>
      </w:pPr>
      <w:r>
        <w:rPr>
          <w:rFonts w:ascii="Arial" w:hAnsi="Arial" w:cs="Arial"/>
          <w:b/>
          <w:bCs/>
          <w:spacing w:val="19"/>
          <w:sz w:val="22"/>
          <w:szCs w:val="22"/>
        </w:rPr>
        <w:t>Site:</w:t>
      </w:r>
    </w:p>
    <w:p w14:paraId="1D9DA02E" w14:textId="51492EC8" w:rsidR="00F13DB6" w:rsidRDefault="00D70C4B">
      <w:pPr>
        <w:kinsoku w:val="0"/>
        <w:overflowPunct w:val="0"/>
        <w:autoSpaceDE/>
        <w:autoSpaceDN/>
        <w:adjustRightInd/>
        <w:spacing w:before="253" w:line="251" w:lineRule="exact"/>
        <w:ind w:left="72"/>
        <w:textAlignment w:val="baseline"/>
        <w:rPr>
          <w:rFonts w:ascii="Arial" w:hAnsi="Arial" w:cs="Arial"/>
          <w:b/>
          <w:bCs/>
          <w:spacing w:val="-1"/>
          <w:sz w:val="22"/>
          <w:szCs w:val="22"/>
        </w:rPr>
      </w:pPr>
      <w:r>
        <w:rPr>
          <w:rFonts w:ascii="Arial" w:hAnsi="Arial" w:cs="Arial"/>
          <w:b/>
          <w:bCs/>
          <w:spacing w:val="-1"/>
          <w:sz w:val="22"/>
          <w:szCs w:val="22"/>
        </w:rPr>
        <w:t>The Company</w:t>
      </w:r>
      <w:r w:rsidR="00367237">
        <w:rPr>
          <w:rFonts w:ascii="Arial" w:hAnsi="Arial" w:cs="Arial"/>
          <w:b/>
          <w:bCs/>
          <w:spacing w:val="-1"/>
          <w:sz w:val="22"/>
          <w:szCs w:val="22"/>
        </w:rPr>
        <w:t xml:space="preserve"> Scheme No:</w:t>
      </w:r>
    </w:p>
    <w:p w14:paraId="4316BB69" w14:textId="77777777" w:rsidR="00F13DB6" w:rsidRDefault="00367237">
      <w:pPr>
        <w:kinsoku w:val="0"/>
        <w:overflowPunct w:val="0"/>
        <w:autoSpaceDE/>
        <w:autoSpaceDN/>
        <w:adjustRightInd/>
        <w:spacing w:before="506" w:after="563" w:line="259" w:lineRule="exact"/>
        <w:ind w:left="72" w:right="936"/>
        <w:textAlignment w:val="baseline"/>
        <w:rPr>
          <w:rFonts w:ascii="Arial" w:hAnsi="Arial" w:cs="Arial"/>
          <w:sz w:val="22"/>
          <w:szCs w:val="22"/>
        </w:rPr>
      </w:pPr>
      <w:r>
        <w:rPr>
          <w:rFonts w:ascii="Arial" w:hAnsi="Arial" w:cs="Arial"/>
          <w:sz w:val="22"/>
          <w:szCs w:val="22"/>
        </w:rPr>
        <w:t>Amount due and amount which shall or might fall due for the period commencing on and including [xx/xx/xxxx] and ending on and including [xx/xx/xxxx].</w:t>
      </w:r>
    </w:p>
    <w:p w14:paraId="5A20758C" w14:textId="5DC4E51C" w:rsidR="00F13DB6" w:rsidRDefault="00367237">
      <w:pPr>
        <w:numPr>
          <w:ilvl w:val="0"/>
          <w:numId w:val="17"/>
        </w:numPr>
        <w:kinsoku w:val="0"/>
        <w:overflowPunct w:val="0"/>
        <w:autoSpaceDE/>
        <w:autoSpaceDN/>
        <w:adjustRightInd/>
        <w:spacing w:before="169" w:line="253" w:lineRule="exact"/>
        <w:textAlignment w:val="baseline"/>
        <w:rPr>
          <w:rFonts w:ascii="Arial" w:hAnsi="Arial" w:cs="Arial"/>
          <w:spacing w:val="-1"/>
          <w:sz w:val="22"/>
          <w:szCs w:val="22"/>
        </w:rPr>
      </w:pPr>
      <w:r>
        <w:rPr>
          <w:rFonts w:ascii="Arial" w:hAnsi="Arial" w:cs="Arial"/>
          <w:spacing w:val="-1"/>
          <w:sz w:val="22"/>
          <w:szCs w:val="22"/>
        </w:rPr>
        <w:t>Engineering Charges &amp; expenses for obtaining Consents</w:t>
      </w:r>
    </w:p>
    <w:p w14:paraId="2A4A63DD" w14:textId="77777777" w:rsidR="00F13DB6" w:rsidRDefault="00367237">
      <w:pPr>
        <w:numPr>
          <w:ilvl w:val="0"/>
          <w:numId w:val="17"/>
        </w:numPr>
        <w:kinsoku w:val="0"/>
        <w:overflowPunct w:val="0"/>
        <w:autoSpaceDE/>
        <w:autoSpaceDN/>
        <w:adjustRightInd/>
        <w:spacing w:before="247" w:line="253" w:lineRule="exact"/>
        <w:textAlignment w:val="baseline"/>
        <w:rPr>
          <w:rFonts w:ascii="Arial" w:hAnsi="Arial" w:cs="Arial"/>
          <w:spacing w:val="-3"/>
          <w:sz w:val="22"/>
          <w:szCs w:val="22"/>
        </w:rPr>
      </w:pPr>
      <w:r>
        <w:rPr>
          <w:rFonts w:ascii="Arial" w:hAnsi="Arial" w:cs="Arial"/>
          <w:spacing w:val="-3"/>
          <w:sz w:val="22"/>
          <w:szCs w:val="22"/>
        </w:rPr>
        <w:t>TO Final Sums</w:t>
      </w:r>
    </w:p>
    <w:p w14:paraId="02E5CD43" w14:textId="77777777" w:rsidR="00F13DB6" w:rsidRDefault="00367237">
      <w:pPr>
        <w:kinsoku w:val="0"/>
        <w:overflowPunct w:val="0"/>
        <w:autoSpaceDE/>
        <w:autoSpaceDN/>
        <w:adjustRightInd/>
        <w:spacing w:before="260" w:line="252" w:lineRule="exact"/>
        <w:ind w:left="72"/>
        <w:textAlignment w:val="baseline"/>
        <w:rPr>
          <w:rFonts w:ascii="Arial" w:hAnsi="Arial" w:cs="Arial"/>
          <w:b/>
          <w:bCs/>
          <w:sz w:val="22"/>
          <w:szCs w:val="22"/>
          <w:u w:val="single"/>
        </w:rPr>
      </w:pPr>
      <w:r>
        <w:rPr>
          <w:rFonts w:ascii="Arial" w:hAnsi="Arial" w:cs="Arial"/>
          <w:b/>
          <w:bCs/>
          <w:sz w:val="22"/>
          <w:szCs w:val="22"/>
          <w:u w:val="single"/>
        </w:rPr>
        <w:t xml:space="preserve">Explanatory notes: </w:t>
      </w:r>
    </w:p>
    <w:p w14:paraId="45002AC1" w14:textId="179B23F0" w:rsidR="00F13DB6" w:rsidRDefault="003A5776">
      <w:pPr>
        <w:kinsoku w:val="0"/>
        <w:overflowPunct w:val="0"/>
        <w:autoSpaceDE/>
        <w:autoSpaceDN/>
        <w:adjustRightInd/>
        <w:spacing w:before="252" w:line="253" w:lineRule="exact"/>
        <w:ind w:left="72"/>
        <w:textAlignment w:val="baseline"/>
        <w:rPr>
          <w:rFonts w:ascii="Arial" w:hAnsi="Arial" w:cs="Arial"/>
          <w:sz w:val="22"/>
          <w:szCs w:val="22"/>
        </w:rPr>
      </w:pPr>
      <w:r>
        <w:rPr>
          <w:noProof/>
        </w:rPr>
        <mc:AlternateContent>
          <mc:Choice Requires="wps">
            <w:drawing>
              <wp:anchor distT="0" distB="0" distL="0" distR="0" simplePos="0" relativeHeight="251658240" behindDoc="0" locked="0" layoutInCell="0" allowOverlap="1" wp14:anchorId="77171CA5" wp14:editId="61218322">
                <wp:simplePos x="0" y="0"/>
                <wp:positionH relativeFrom="page">
                  <wp:posOffset>3451860</wp:posOffset>
                </wp:positionH>
                <wp:positionV relativeFrom="page">
                  <wp:posOffset>10078085</wp:posOffset>
                </wp:positionV>
                <wp:extent cx="1272540" cy="170815"/>
                <wp:effectExtent l="0" t="0" r="0" b="0"/>
                <wp:wrapSquare wrapText="bothSides"/>
                <wp:docPr id="2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272540" cy="1708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E416F4" w14:textId="48B92883" w:rsidR="00F13DB6" w:rsidRDefault="00F13DB6">
                            <w:pPr>
                              <w:kinsoku w:val="0"/>
                              <w:overflowPunct w:val="0"/>
                              <w:autoSpaceDE/>
                              <w:autoSpaceDN/>
                              <w:adjustRightInd/>
                              <w:spacing w:before="2" w:line="249" w:lineRule="exact"/>
                              <w:textAlignment w:val="baseline"/>
                              <w:rPr>
                                <w:rFonts w:ascii="Arial" w:hAnsi="Arial" w:cs="Arial"/>
                                <w:spacing w:val="-60"/>
                                <w:sz w:val="22"/>
                                <w:szCs w:val="2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171CA5" id="_x0000_t202" coordsize="21600,21600" o:spt="202" path="m,l,21600r21600,l21600,xe">
                <v:stroke joinstyle="miter"/>
                <v:path gradientshapeok="t" o:connecttype="rect"/>
              </v:shapetype>
              <v:shape id="Text Box 27" o:spid="_x0000_s1026" type="#_x0000_t202" style="position:absolute;left:0;text-align:left;margin-left:271.8pt;margin-top:793.55pt;width:100.2pt;height:13.45pt;flip:y;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" o:allowincell="f" stroked="f">
                <v:fill opacity="0"/>
                <v:textbox inset="0,0,0,0">
                  <w:txbxContent>
                    <w:p w14:paraId="5FE416F4" w14:textId="48B92883" w:rsidR="00F13DB6" w:rsidRDefault="00F13DB6">
                      <w:pPr>
                        <w:kinsoku w:val="0"/>
                        <w:overflowPunct w:val="0"/>
                        <w:autoSpaceDE/>
                        <w:autoSpaceDN/>
                        <w:adjustRightInd/>
                        <w:spacing w:before="2" w:line="249" w:lineRule="exact"/>
                        <w:textAlignment w:val="baseline"/>
                        <w:rPr>
                          <w:rFonts w:ascii="Arial" w:hAnsi="Arial" w:cs="Arial"/>
                          <w:spacing w:val="-60"/>
                          <w:sz w:val="22"/>
                          <w:szCs w:val="22"/>
                        </w:rPr>
                      </w:pPr>
                    </w:p>
                  </w:txbxContent>
                </v:textbox>
                <w10:wrap type="square" anchorx="page" anchory="page"/>
              </v:shape>
            </w:pict>
          </mc:Fallback>
        </mc:AlternateContent>
      </w:r>
      <w:r w:rsidR="00367237">
        <w:rPr>
          <w:rFonts w:ascii="Arial" w:hAnsi="Arial" w:cs="Arial"/>
          <w:sz w:val="22"/>
          <w:szCs w:val="22"/>
        </w:rPr>
        <w:t>[To include explanation of major variances, risks, key issues etc]</w:t>
      </w:r>
    </w:p>
    <w:p w14:paraId="3274F66C" w14:textId="77777777" w:rsidR="00F13DB6" w:rsidRDefault="00F13DB6">
      <w:pPr>
        <w:widowControl/>
        <w:rPr>
          <w:sz w:val="24"/>
          <w:szCs w:val="24"/>
        </w:rPr>
        <w:sectPr w:rsidR="00F13DB6">
          <w:pgSz w:w="11904" w:h="16843"/>
          <w:pgMar w:top="740" w:right="1005" w:bottom="830" w:left="1294" w:header="720" w:footer="720" w:gutter="0"/>
          <w:cols w:space="720"/>
          <w:noEndnote/>
        </w:sectPr>
      </w:pPr>
    </w:p>
    <w:p w14:paraId="44B89D55" w14:textId="77777777" w:rsidR="00F13DB6" w:rsidRDefault="00367237">
      <w:pPr>
        <w:kinsoku w:val="0"/>
        <w:overflowPunct w:val="0"/>
        <w:autoSpaceDE/>
        <w:autoSpaceDN/>
        <w:adjustRightInd/>
        <w:spacing w:before="144" w:line="323" w:lineRule="exact"/>
        <w:jc w:val="both"/>
        <w:textAlignment w:val="baseline"/>
        <w:rPr>
          <w:rFonts w:ascii="Arial" w:hAnsi="Arial" w:cs="Arial"/>
          <w:b/>
          <w:bCs/>
          <w:sz w:val="28"/>
          <w:szCs w:val="28"/>
        </w:rPr>
      </w:pPr>
      <w:r>
        <w:rPr>
          <w:rFonts w:ascii="Arial" w:hAnsi="Arial" w:cs="Arial"/>
          <w:b/>
          <w:bCs/>
          <w:sz w:val="28"/>
          <w:szCs w:val="28"/>
        </w:rPr>
        <w:lastRenderedPageBreak/>
        <w:t>Appendix C: Scheme Outturn Charge Notification</w:t>
      </w:r>
    </w:p>
    <w:p w14:paraId="7978B059" w14:textId="77777777" w:rsidR="00F13DB6" w:rsidRDefault="00367237">
      <w:pPr>
        <w:kinsoku w:val="0"/>
        <w:overflowPunct w:val="0"/>
        <w:autoSpaceDE/>
        <w:autoSpaceDN/>
        <w:adjustRightInd/>
        <w:spacing w:before="567" w:line="276" w:lineRule="exact"/>
        <w:jc w:val="both"/>
        <w:textAlignment w:val="baseline"/>
        <w:rPr>
          <w:rFonts w:ascii="Arial" w:hAnsi="Arial" w:cs="Arial"/>
          <w:b/>
          <w:bCs/>
          <w:sz w:val="24"/>
          <w:szCs w:val="24"/>
          <w:u w:val="single"/>
        </w:rPr>
      </w:pPr>
      <w:r>
        <w:rPr>
          <w:rFonts w:ascii="Arial" w:hAnsi="Arial" w:cs="Arial"/>
          <w:b/>
          <w:bCs/>
          <w:sz w:val="24"/>
          <w:szCs w:val="24"/>
          <w:u w:val="single"/>
        </w:rPr>
        <w:t>Scheme Outturn Charge Notification</w:t>
      </w:r>
    </w:p>
    <w:p w14:paraId="26124ACF" w14:textId="1ACEDF4A" w:rsidR="00F13DB6" w:rsidRDefault="00EE7BA6">
      <w:pPr>
        <w:tabs>
          <w:tab w:val="right" w:leader="underscore" w:pos="7056"/>
        </w:tabs>
        <w:kinsoku w:val="0"/>
        <w:overflowPunct w:val="0"/>
        <w:autoSpaceDE/>
        <w:autoSpaceDN/>
        <w:adjustRightInd/>
        <w:spacing w:before="16" w:after="223" w:line="247" w:lineRule="exact"/>
        <w:jc w:val="both"/>
        <w:textAlignment w:val="baseline"/>
        <w:rPr>
          <w:rFonts w:ascii="Arial" w:hAnsi="Arial" w:cs="Arial"/>
          <w:b/>
          <w:bCs/>
          <w:sz w:val="22"/>
          <w:szCs w:val="22"/>
          <w:u w:val="single"/>
        </w:rPr>
      </w:pPr>
      <w:r>
        <w:rPr>
          <w:noProof/>
        </w:rPr>
        <mc:AlternateContent>
          <mc:Choice Requires="wps">
            <w:drawing>
              <wp:anchor distT="0" distB="0" distL="0" distR="0" simplePos="0" relativeHeight="251658241" behindDoc="0" locked="0" layoutInCell="0" allowOverlap="1" wp14:anchorId="7EDD8057" wp14:editId="2AFBD95F">
                <wp:simplePos x="0" y="0"/>
                <wp:positionH relativeFrom="page">
                  <wp:posOffset>3511550</wp:posOffset>
                </wp:positionH>
                <wp:positionV relativeFrom="page">
                  <wp:posOffset>1469390</wp:posOffset>
                </wp:positionV>
                <wp:extent cx="905510" cy="0"/>
                <wp:effectExtent l="0" t="0" r="0" b="0"/>
                <wp:wrapSquare wrapText="bothSides"/>
                <wp:docPr id="22"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55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C2BD38" id="Line 30" o:spid="_x0000_s1026" style="position:absolute;z-index:25165824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276.5pt,115.7pt" to="347.8pt,1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" o:allowincell="f" strokeweight=".7pt">
                <w10:wrap type="square" anchorx="page" anchory="page"/>
              </v:line>
            </w:pict>
          </mc:Fallback>
        </mc:AlternateContent>
      </w:r>
      <w:r w:rsidR="00367237">
        <w:rPr>
          <w:rFonts w:ascii="Arial" w:hAnsi="Arial" w:cs="Arial"/>
          <w:b/>
          <w:bCs/>
          <w:sz w:val="22"/>
          <w:szCs w:val="22"/>
          <w:u w:val="single"/>
        </w:rPr>
        <w:tab/>
        <w:t>Charge Basis</w:t>
      </w:r>
    </w:p>
    <w:p w14:paraId="26CCA012" w14:textId="77777777" w:rsidR="00F13DB6" w:rsidRDefault="00F13DB6">
      <w:pPr>
        <w:widowControl/>
        <w:rPr>
          <w:sz w:val="24"/>
          <w:szCs w:val="24"/>
        </w:rPr>
        <w:sectPr w:rsidR="00F13DB6">
          <w:pgSz w:w="16843" w:h="11904" w:orient="landscape"/>
          <w:pgMar w:top="740" w:right="8261" w:bottom="846" w:left="1382" w:header="720" w:footer="720" w:gutter="0"/>
          <w:cols w:space="720"/>
          <w:noEndnote/>
        </w:sectPr>
      </w:pPr>
    </w:p>
    <w:tbl>
      <w:tblPr>
        <w:tblW w:w="0" w:type="auto"/>
        <w:tblInd w:w="20" w:type="dxa"/>
        <w:tblLayout w:type="fixed"/>
        <w:tblCellMar>
          <w:left w:w="0" w:type="dxa"/>
          <w:right w:w="0" w:type="dxa"/>
        </w:tblCellMar>
        <w:tblLook w:val="0000" w:firstRow="0" w:lastRow="0" w:firstColumn="0" w:lastColumn="0" w:noHBand="0" w:noVBand="0"/>
      </w:tblPr>
      <w:tblGrid>
        <w:gridCol w:w="3288"/>
        <w:gridCol w:w="2698"/>
        <w:gridCol w:w="2745"/>
      </w:tblGrid>
      <w:tr w:rsidR="00F13DB6" w14:paraId="60F6C381" w14:textId="77777777">
        <w:trPr>
          <w:trHeight w:hRule="exact" w:val="312"/>
        </w:trPr>
        <w:tc>
          <w:tcPr>
            <w:tcW w:w="3288" w:type="dxa"/>
            <w:tcBorders>
              <w:top w:val="single" w:sz="5" w:space="0" w:color="auto"/>
              <w:left w:val="single" w:sz="5" w:space="0" w:color="auto"/>
              <w:bottom w:val="single" w:sz="5" w:space="0" w:color="auto"/>
              <w:right w:val="single" w:sz="5" w:space="0" w:color="auto"/>
            </w:tcBorders>
            <w:vAlign w:val="center"/>
          </w:tcPr>
          <w:p w14:paraId="1325A736" w14:textId="05021EBB" w:rsidR="00F13DB6" w:rsidRDefault="00EE7BA6">
            <w:pPr>
              <w:kinsoku w:val="0"/>
              <w:overflowPunct w:val="0"/>
              <w:autoSpaceDE/>
              <w:autoSpaceDN/>
              <w:adjustRightInd/>
              <w:spacing w:before="43" w:line="255" w:lineRule="exact"/>
              <w:ind w:left="76"/>
              <w:textAlignment w:val="baseline"/>
              <w:rPr>
                <w:rFonts w:ascii="Arial" w:hAnsi="Arial" w:cs="Arial"/>
                <w:sz w:val="22"/>
                <w:szCs w:val="22"/>
              </w:rPr>
            </w:pPr>
            <w:r>
              <w:rPr>
                <w:noProof/>
              </w:rPr>
              <mc:AlternateContent>
                <mc:Choice Requires="wps">
                  <w:drawing>
                    <wp:anchor distT="0" distB="0" distL="0" distR="0" simplePos="0" relativeHeight="251658242" behindDoc="1" locked="0" layoutInCell="0" allowOverlap="1" wp14:anchorId="129180AB" wp14:editId="299CF224">
                      <wp:simplePos x="0" y="0"/>
                      <wp:positionH relativeFrom="page">
                        <wp:posOffset>790575</wp:posOffset>
                      </wp:positionH>
                      <wp:positionV relativeFrom="page">
                        <wp:posOffset>1993265</wp:posOffset>
                      </wp:positionV>
                      <wp:extent cx="2211705" cy="701675"/>
                      <wp:effectExtent l="0" t="0" r="0" b="0"/>
                      <wp:wrapSquare wrapText="bothSides"/>
                      <wp:docPr id="2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1705" cy="701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839872"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9180AB" id="Text Box 31" o:spid="_x0000_s1027" type="#_x0000_t202" style="position:absolute;left:0;text-align:left;margin-left:62.25pt;margin-top:156.95pt;width:174.15pt;height:55.25pt;z-index:-25165823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" o:allowincell="f" stroked="f">
                      <v:fill opacity="0"/>
                      <v:textbox inset="0,0,0,0">
                        <w:txbxContent>
                          <w:p w14:paraId="6B839872"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58243" behindDoc="1" locked="0" layoutInCell="0" allowOverlap="1" wp14:anchorId="7301EBB9" wp14:editId="729F40E7">
                      <wp:simplePos x="0" y="0"/>
                      <wp:positionH relativeFrom="page">
                        <wp:posOffset>2404745</wp:posOffset>
                      </wp:positionH>
                      <wp:positionV relativeFrom="page">
                        <wp:posOffset>2353310</wp:posOffset>
                      </wp:positionV>
                      <wp:extent cx="597535" cy="170180"/>
                      <wp:effectExtent l="0" t="0" r="0" b="0"/>
                      <wp:wrapSquare wrapText="bothSides"/>
                      <wp:docPr id="2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70180"/>
                              </a:xfrm>
                              <a:prstGeom prst="rect">
                                <a:avLst/>
                              </a:prstGeom>
                              <a:solidFill>
                                <a:srgbClr val="FFFFFF">
                                  <a:alpha val="0"/>
                                </a:srgbClr>
                              </a:solidFill>
                              <a:ln w="12065">
                                <a:solidFill>
                                  <a:srgbClr val="000000"/>
                                </a:solidFill>
                                <a:miter lim="800000"/>
                                <a:headEnd/>
                                <a:tailEnd/>
                              </a:ln>
                            </wps:spPr>
                            <wps:txbx>
                              <w:txbxContent>
                                <w:p w14:paraId="646FE6F1"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01EBB9" id="Text Box 32" o:spid="_x0000_s1028" type="#_x0000_t202" style="position:absolute;left:0;text-align:left;margin-left:189.35pt;margin-top:185.3pt;width:47.05pt;height:13.4pt;z-index:-25165823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" o:allowincell="f" strokeweight=".95pt">
                      <v:fill opacity="0"/>
                      <v:textbox inset="0,0,0,0">
                        <w:txbxContent>
                          <w:p w14:paraId="646FE6F1"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58244" behindDoc="1" locked="0" layoutInCell="0" allowOverlap="1" wp14:anchorId="2BBCFC9D" wp14:editId="22F526E6">
                      <wp:simplePos x="0" y="0"/>
                      <wp:positionH relativeFrom="page">
                        <wp:posOffset>2404745</wp:posOffset>
                      </wp:positionH>
                      <wp:positionV relativeFrom="page">
                        <wp:posOffset>1993265</wp:posOffset>
                      </wp:positionV>
                      <wp:extent cx="597535" cy="182880"/>
                      <wp:effectExtent l="0" t="0" r="0" b="0"/>
                      <wp:wrapSquare wrapText="bothSides"/>
                      <wp:docPr id="1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82880"/>
                              </a:xfrm>
                              <a:prstGeom prst="rect">
                                <a:avLst/>
                              </a:prstGeom>
                              <a:solidFill>
                                <a:srgbClr val="FFFFFF">
                                  <a:alpha val="0"/>
                                </a:srgbClr>
                              </a:solidFill>
                              <a:ln w="15240">
                                <a:solidFill>
                                  <a:srgbClr val="000000"/>
                                </a:solidFill>
                                <a:miter lim="800000"/>
                                <a:headEnd/>
                                <a:tailEnd/>
                              </a:ln>
                            </wps:spPr>
                            <wps:txbx>
                              <w:txbxContent>
                                <w:p w14:paraId="5530285E"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BCFC9D" id="Text Box 33" o:spid="_x0000_s1029" type="#_x0000_t202" style="position:absolute;left:0;text-align:left;margin-left:189.35pt;margin-top:156.95pt;width:47.05pt;height:14.4pt;z-index:-2516582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" o:allowincell="f" strokeweight="1.2pt">
                      <v:fill opacity="0"/>
                      <v:textbox inset="0,0,0,0">
                        <w:txbxContent>
                          <w:p w14:paraId="5530285E"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58245" behindDoc="1" locked="0" layoutInCell="0" allowOverlap="1" wp14:anchorId="0C33D5CD" wp14:editId="3D69853F">
                      <wp:simplePos x="0" y="0"/>
                      <wp:positionH relativeFrom="page">
                        <wp:posOffset>2404745</wp:posOffset>
                      </wp:positionH>
                      <wp:positionV relativeFrom="page">
                        <wp:posOffset>2176145</wp:posOffset>
                      </wp:positionV>
                      <wp:extent cx="597535" cy="177165"/>
                      <wp:effectExtent l="0" t="0" r="0" b="0"/>
                      <wp:wrapSquare wrapText="bothSides"/>
                      <wp:docPr id="18"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77165"/>
                              </a:xfrm>
                              <a:prstGeom prst="rect">
                                <a:avLst/>
                              </a:prstGeom>
                              <a:solidFill>
                                <a:srgbClr val="FFFFFF">
                                  <a:alpha val="0"/>
                                </a:srgbClr>
                              </a:solidFill>
                              <a:ln w="15240">
                                <a:solidFill>
                                  <a:srgbClr val="000000"/>
                                </a:solidFill>
                                <a:miter lim="800000"/>
                                <a:headEnd/>
                                <a:tailEnd/>
                              </a:ln>
                            </wps:spPr>
                            <wps:txbx>
                              <w:txbxContent>
                                <w:p w14:paraId="3CE3CA0A"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33D5CD" id="Text Box 34" o:spid="_x0000_s1030" type="#_x0000_t202" style="position:absolute;left:0;text-align:left;margin-left:189.35pt;margin-top:171.35pt;width:47.05pt;height:13.95pt;z-index:-25165823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" o:allowincell="f" strokeweight="1.2pt">
                      <v:fill opacity="0"/>
                      <v:textbox inset="0,0,0,0">
                        <w:txbxContent>
                          <w:p w14:paraId="3CE3CA0A"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58246" behindDoc="1" locked="0" layoutInCell="0" allowOverlap="1" wp14:anchorId="3B9DC6E1" wp14:editId="1A0447BC">
                      <wp:simplePos x="0" y="0"/>
                      <wp:positionH relativeFrom="page">
                        <wp:posOffset>790575</wp:posOffset>
                      </wp:positionH>
                      <wp:positionV relativeFrom="page">
                        <wp:posOffset>1993265</wp:posOffset>
                      </wp:positionV>
                      <wp:extent cx="2211705" cy="701675"/>
                      <wp:effectExtent l="0" t="0" r="0" b="0"/>
                      <wp:wrapSquare wrapText="bothSides"/>
                      <wp:docPr id="17"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1705" cy="7016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0B9F36"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9DC6E1" id="Text Box 35" o:spid="_x0000_s1031" type="#_x0000_t202" style="position:absolute;left:0;text-align:left;margin-left:62.25pt;margin-top:156.95pt;width:174.15pt;height:55.25pt;z-index:-25165823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" o:allowincell="f" stroked="f">
                      <v:fill opacity="0"/>
                      <v:textbox inset="0,0,0,0">
                        <w:txbxContent>
                          <w:p w14:paraId="3F0B9F36"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58247" behindDoc="1" locked="0" layoutInCell="0" allowOverlap="1" wp14:anchorId="2EE3826D" wp14:editId="5590FF64">
                      <wp:simplePos x="0" y="0"/>
                      <wp:positionH relativeFrom="page">
                        <wp:posOffset>2404745</wp:posOffset>
                      </wp:positionH>
                      <wp:positionV relativeFrom="page">
                        <wp:posOffset>2353310</wp:posOffset>
                      </wp:positionV>
                      <wp:extent cx="597535" cy="170180"/>
                      <wp:effectExtent l="0" t="0" r="0" b="0"/>
                      <wp:wrapSquare wrapText="bothSides"/>
                      <wp:docPr id="1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70180"/>
                              </a:xfrm>
                              <a:prstGeom prst="rect">
                                <a:avLst/>
                              </a:prstGeom>
                              <a:solidFill>
                                <a:srgbClr val="FFFFFF">
                                  <a:alpha val="0"/>
                                </a:srgbClr>
                              </a:solidFill>
                              <a:ln w="12065">
                                <a:solidFill>
                                  <a:srgbClr val="000000"/>
                                </a:solidFill>
                                <a:miter lim="800000"/>
                                <a:headEnd/>
                                <a:tailEnd/>
                              </a:ln>
                            </wps:spPr>
                            <wps:txbx>
                              <w:txbxContent>
                                <w:p w14:paraId="41733027"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E3826D" id="Text Box 36" o:spid="_x0000_s1032" type="#_x0000_t202" style="position:absolute;left:0;text-align:left;margin-left:189.35pt;margin-top:185.3pt;width:47.05pt;height:13.4pt;z-index:-25165823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" o:allowincell="f" strokeweight=".95pt">
                      <v:fill opacity="0"/>
                      <v:textbox inset="0,0,0,0">
                        <w:txbxContent>
                          <w:p w14:paraId="41733027"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58248" behindDoc="1" locked="0" layoutInCell="0" allowOverlap="1" wp14:anchorId="690F5D85" wp14:editId="4DA7B250">
                      <wp:simplePos x="0" y="0"/>
                      <wp:positionH relativeFrom="page">
                        <wp:posOffset>2404745</wp:posOffset>
                      </wp:positionH>
                      <wp:positionV relativeFrom="page">
                        <wp:posOffset>1993265</wp:posOffset>
                      </wp:positionV>
                      <wp:extent cx="597535" cy="182880"/>
                      <wp:effectExtent l="0" t="0" r="0" b="0"/>
                      <wp:wrapSquare wrapText="bothSides"/>
                      <wp:docPr id="1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82880"/>
                              </a:xfrm>
                              <a:prstGeom prst="rect">
                                <a:avLst/>
                              </a:prstGeom>
                              <a:solidFill>
                                <a:srgbClr val="FFFFFF">
                                  <a:alpha val="0"/>
                                </a:srgbClr>
                              </a:solidFill>
                              <a:ln w="15240">
                                <a:solidFill>
                                  <a:srgbClr val="000000"/>
                                </a:solidFill>
                                <a:miter lim="800000"/>
                                <a:headEnd/>
                                <a:tailEnd/>
                              </a:ln>
                            </wps:spPr>
                            <wps:txbx>
                              <w:txbxContent>
                                <w:p w14:paraId="74AE9DB3"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0F5D85" id="Text Box 37" o:spid="_x0000_s1033" type="#_x0000_t202" style="position:absolute;left:0;text-align:left;margin-left:189.35pt;margin-top:156.95pt;width:47.05pt;height:14.4pt;z-index:-251658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" o:allowincell="f" strokeweight="1.2pt">
                      <v:fill opacity="0"/>
                      <v:textbox inset="0,0,0,0">
                        <w:txbxContent>
                          <w:p w14:paraId="74AE9DB3"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58249" behindDoc="1" locked="0" layoutInCell="0" allowOverlap="1" wp14:anchorId="0D83B3ED" wp14:editId="3C2139FB">
                      <wp:simplePos x="0" y="0"/>
                      <wp:positionH relativeFrom="page">
                        <wp:posOffset>2404745</wp:posOffset>
                      </wp:positionH>
                      <wp:positionV relativeFrom="page">
                        <wp:posOffset>2176145</wp:posOffset>
                      </wp:positionV>
                      <wp:extent cx="597535" cy="177165"/>
                      <wp:effectExtent l="0" t="0" r="0" b="0"/>
                      <wp:wrapSquare wrapText="bothSides"/>
                      <wp:docPr id="14"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177165"/>
                              </a:xfrm>
                              <a:prstGeom prst="rect">
                                <a:avLst/>
                              </a:prstGeom>
                              <a:solidFill>
                                <a:srgbClr val="FFFFFF">
                                  <a:alpha val="0"/>
                                </a:srgbClr>
                              </a:solidFill>
                              <a:ln w="15240">
                                <a:solidFill>
                                  <a:srgbClr val="000000"/>
                                </a:solidFill>
                                <a:miter lim="800000"/>
                                <a:headEnd/>
                                <a:tailEnd/>
                              </a:ln>
                            </wps:spPr>
                            <wps:txbx>
                              <w:txbxContent>
                                <w:p w14:paraId="08667D46" w14:textId="77777777" w:rsidR="00F13DB6" w:rsidRDefault="00F13DB6">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83B3ED" id="Text Box 38" o:spid="_x0000_s1034" type="#_x0000_t202" style="position:absolute;left:0;text-align:left;margin-left:189.35pt;margin-top:171.35pt;width:47.05pt;height:13.95pt;z-index:-25165823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" o:allowincell="f" strokeweight="1.2pt">
                      <v:fill opacity="0"/>
                      <v:textbox inset="0,0,0,0">
                        <w:txbxContent>
                          <w:p w14:paraId="08667D46" w14:textId="77777777" w:rsidR="00F13DB6" w:rsidRDefault="00F13DB6">
                            <w:pPr>
                              <w:kinsoku w:val="0"/>
                              <w:overflowPunct w:val="0"/>
                              <w:autoSpaceDE/>
                              <w:autoSpaceDN/>
                              <w:adjustRightInd/>
                              <w:textAlignment w:val="baseline"/>
                              <w:rPr>
                                <w:sz w:val="24"/>
                                <w:szCs w:val="24"/>
                              </w:rPr>
                            </w:pPr>
                          </w:p>
                        </w:txbxContent>
                      </v:textbox>
                      <w10:wrap type="square" anchorx="page" anchory="page"/>
                    </v:shape>
                  </w:pict>
                </mc:Fallback>
              </mc:AlternateContent>
            </w:r>
            <w:r>
              <w:rPr>
                <w:noProof/>
              </w:rPr>
              <mc:AlternateContent>
                <mc:Choice Requires="wps">
                  <w:drawing>
                    <wp:anchor distT="0" distB="0" distL="0" distR="0" simplePos="0" relativeHeight="251658250" behindDoc="0" locked="0" layoutInCell="0" allowOverlap="1" wp14:anchorId="109A4133" wp14:editId="13D89CC6">
                      <wp:simplePos x="0" y="0"/>
                      <wp:positionH relativeFrom="page">
                        <wp:posOffset>790575</wp:posOffset>
                      </wp:positionH>
                      <wp:positionV relativeFrom="page">
                        <wp:posOffset>2169795</wp:posOffset>
                      </wp:positionV>
                      <wp:extent cx="1498600" cy="513715"/>
                      <wp:effectExtent l="0" t="0" r="0" b="0"/>
                      <wp:wrapSquare wrapText="bothSides"/>
                      <wp:docPr id="1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8600" cy="5137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31EBC8" w14:textId="77777777" w:rsidR="00F13DB6" w:rsidRDefault="00367237">
                                  <w:pPr>
                                    <w:kinsoku w:val="0"/>
                                    <w:overflowPunct w:val="0"/>
                                    <w:autoSpaceDE/>
                                    <w:autoSpaceDN/>
                                    <w:adjustRightInd/>
                                    <w:spacing w:before="9" w:line="269" w:lineRule="exact"/>
                                    <w:ind w:left="144"/>
                                    <w:textAlignment w:val="baseline"/>
                                    <w:rPr>
                                      <w:rFonts w:ascii="Arial" w:hAnsi="Arial" w:cs="Arial"/>
                                      <w:sz w:val="22"/>
                                      <w:szCs w:val="22"/>
                                    </w:rPr>
                                  </w:pPr>
                                  <w:r>
                                    <w:rPr>
                                      <w:rFonts w:ascii="Arial" w:hAnsi="Arial" w:cs="Arial"/>
                                      <w:sz w:val="22"/>
                                      <w:szCs w:val="22"/>
                                    </w:rPr>
                                    <w:t>Agreement Reference: Site:</w:t>
                                  </w:r>
                                </w:p>
                                <w:p w14:paraId="522F5BAE" w14:textId="77777777" w:rsidR="00F13DB6" w:rsidRDefault="00367237">
                                  <w:pPr>
                                    <w:kinsoku w:val="0"/>
                                    <w:overflowPunct w:val="0"/>
                                    <w:autoSpaceDE/>
                                    <w:autoSpaceDN/>
                                    <w:adjustRightInd/>
                                    <w:spacing w:line="255" w:lineRule="exact"/>
                                    <w:ind w:left="144"/>
                                    <w:textAlignment w:val="baseline"/>
                                    <w:rPr>
                                      <w:rFonts w:ascii="Arial" w:hAnsi="Arial" w:cs="Arial"/>
                                      <w:spacing w:val="-3"/>
                                      <w:sz w:val="22"/>
                                      <w:szCs w:val="22"/>
                                    </w:rPr>
                                  </w:pPr>
                                  <w:r>
                                    <w:rPr>
                                      <w:rFonts w:ascii="Arial" w:hAnsi="Arial" w:cs="Arial"/>
                                      <w:spacing w:val="-3"/>
                                      <w:sz w:val="22"/>
                                      <w:szCs w:val="22"/>
                                    </w:rPr>
                                    <w:t>Charging Date: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9A4133" id="Text Box 39" o:spid="_x0000_s1035" type="#_x0000_t202" style="position:absolute;left:0;text-align:left;margin-left:62.25pt;margin-top:170.85pt;width:118pt;height:40.45pt;z-index:25165825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" o:allowincell="f" stroked="f">
                      <v:fill opacity="0"/>
                      <v:textbox inset="0,0,0,0">
                        <w:txbxContent>
                          <w:p w14:paraId="6C31EBC8" w14:textId="77777777" w:rsidR="00F13DB6" w:rsidRDefault="00367237">
                            <w:pPr>
                              <w:kinsoku w:val="0"/>
                              <w:overflowPunct w:val="0"/>
                              <w:autoSpaceDE/>
                              <w:autoSpaceDN/>
                              <w:adjustRightInd/>
                              <w:spacing w:before="9" w:line="269" w:lineRule="exact"/>
                              <w:ind w:left="144"/>
                              <w:textAlignment w:val="baseline"/>
                              <w:rPr>
                                <w:rFonts w:ascii="Arial" w:hAnsi="Arial" w:cs="Arial"/>
                                <w:sz w:val="22"/>
                                <w:szCs w:val="22"/>
                              </w:rPr>
                            </w:pPr>
                            <w:r>
                              <w:rPr>
                                <w:rFonts w:ascii="Arial" w:hAnsi="Arial" w:cs="Arial"/>
                                <w:sz w:val="22"/>
                                <w:szCs w:val="22"/>
                              </w:rPr>
                              <w:t>Agreement Reference: Site:</w:t>
                            </w:r>
                          </w:p>
                          <w:p w14:paraId="522F5BAE" w14:textId="77777777" w:rsidR="00F13DB6" w:rsidRDefault="00367237">
                            <w:pPr>
                              <w:kinsoku w:val="0"/>
                              <w:overflowPunct w:val="0"/>
                              <w:autoSpaceDE/>
                              <w:autoSpaceDN/>
                              <w:adjustRightInd/>
                              <w:spacing w:line="255" w:lineRule="exact"/>
                              <w:ind w:left="144"/>
                              <w:textAlignment w:val="baseline"/>
                              <w:rPr>
                                <w:rFonts w:ascii="Arial" w:hAnsi="Arial" w:cs="Arial"/>
                                <w:spacing w:val="-3"/>
                                <w:sz w:val="22"/>
                                <w:szCs w:val="22"/>
                              </w:rPr>
                            </w:pPr>
                            <w:r>
                              <w:rPr>
                                <w:rFonts w:ascii="Arial" w:hAnsi="Arial" w:cs="Arial"/>
                                <w:spacing w:val="-3"/>
                                <w:sz w:val="22"/>
                                <w:szCs w:val="22"/>
                              </w:rPr>
                              <w:t>Charging Date:</w:t>
                            </w:r>
                          </w:p>
                        </w:txbxContent>
                      </v:textbox>
                      <w10:wrap type="square" anchorx="page" anchory="page"/>
                    </v:shape>
                  </w:pict>
                </mc:Fallback>
              </mc:AlternateContent>
            </w:r>
            <w:r>
              <w:rPr>
                <w:noProof/>
              </w:rPr>
              <mc:AlternateContent>
                <mc:Choice Requires="wps">
                  <w:drawing>
                    <wp:anchor distT="0" distB="0" distL="0" distR="0" simplePos="0" relativeHeight="251658251" behindDoc="0" locked="0" layoutInCell="0" allowOverlap="1" wp14:anchorId="08C3FA8D" wp14:editId="5AE0BB3D">
                      <wp:simplePos x="0" y="0"/>
                      <wp:positionH relativeFrom="page">
                        <wp:posOffset>790575</wp:posOffset>
                      </wp:positionH>
                      <wp:positionV relativeFrom="page">
                        <wp:posOffset>1998980</wp:posOffset>
                      </wp:positionV>
                      <wp:extent cx="525145" cy="170815"/>
                      <wp:effectExtent l="0" t="0" r="0" b="0"/>
                      <wp:wrapSquare wrapText="bothSides"/>
                      <wp:docPr id="12"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145" cy="1708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0ECCC7" w14:textId="77777777" w:rsidR="00F13DB6" w:rsidRDefault="00367237">
                                  <w:pPr>
                                    <w:kinsoku w:val="0"/>
                                    <w:overflowPunct w:val="0"/>
                                    <w:autoSpaceDE/>
                                    <w:autoSpaceDN/>
                                    <w:adjustRightInd/>
                                    <w:spacing w:line="264" w:lineRule="exact"/>
                                    <w:textAlignment w:val="baseline"/>
                                    <w:rPr>
                                      <w:rFonts w:ascii="Arial" w:hAnsi="Arial" w:cs="Arial"/>
                                      <w:spacing w:val="9"/>
                                      <w:sz w:val="22"/>
                                      <w:szCs w:val="22"/>
                                    </w:rPr>
                                  </w:pPr>
                                  <w:r>
                                    <w:rPr>
                                      <w:rFonts w:ascii="Arial" w:hAnsi="Arial" w:cs="Arial"/>
                                      <w:spacing w:val="9"/>
                                      <w:sz w:val="22"/>
                                      <w:szCs w:val="22"/>
                                    </w:rPr>
                                    <w:t>Users: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3FA8D" id="Text Box 40" o:spid="_x0000_s1036" type="#_x0000_t202" style="position:absolute;left:0;text-align:left;margin-left:62.25pt;margin-top:157.4pt;width:41.35pt;height:13.45pt;z-index:25165825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" o:allowincell="f" stroked="f">
                      <v:fill opacity="0"/>
                      <v:textbox inset="0,0,0,0">
                        <w:txbxContent>
                          <w:p w14:paraId="220ECCC7" w14:textId="77777777" w:rsidR="00F13DB6" w:rsidRDefault="00367237">
                            <w:pPr>
                              <w:kinsoku w:val="0"/>
                              <w:overflowPunct w:val="0"/>
                              <w:autoSpaceDE/>
                              <w:autoSpaceDN/>
                              <w:adjustRightInd/>
                              <w:spacing w:line="264" w:lineRule="exact"/>
                              <w:textAlignment w:val="baseline"/>
                              <w:rPr>
                                <w:rFonts w:ascii="Arial" w:hAnsi="Arial" w:cs="Arial"/>
                                <w:spacing w:val="9"/>
                                <w:sz w:val="22"/>
                                <w:szCs w:val="22"/>
                              </w:rPr>
                            </w:pPr>
                            <w:r>
                              <w:rPr>
                                <w:rFonts w:ascii="Arial" w:hAnsi="Arial" w:cs="Arial"/>
                                <w:spacing w:val="9"/>
                                <w:sz w:val="22"/>
                                <w:szCs w:val="22"/>
                              </w:rPr>
                              <w:t>Users:</w:t>
                            </w:r>
                          </w:p>
                        </w:txbxContent>
                      </v:textbox>
                      <w10:wrap type="square" anchorx="page" anchory="page"/>
                    </v:shape>
                  </w:pict>
                </mc:Fallback>
              </mc:AlternateContent>
            </w:r>
            <w:r w:rsidR="00367237">
              <w:rPr>
                <w:rFonts w:ascii="Arial" w:hAnsi="Arial" w:cs="Arial"/>
                <w:sz w:val="22"/>
                <w:szCs w:val="22"/>
              </w:rPr>
              <w:t>Year</w:t>
            </w:r>
          </w:p>
        </w:tc>
        <w:tc>
          <w:tcPr>
            <w:tcW w:w="2698" w:type="dxa"/>
            <w:tcBorders>
              <w:top w:val="single" w:sz="5" w:space="0" w:color="auto"/>
              <w:left w:val="single" w:sz="5" w:space="0" w:color="auto"/>
              <w:bottom w:val="single" w:sz="5" w:space="0" w:color="auto"/>
              <w:right w:val="single" w:sz="5" w:space="0" w:color="auto"/>
            </w:tcBorders>
            <w:vAlign w:val="center"/>
          </w:tcPr>
          <w:p w14:paraId="268C7FD6" w14:textId="77777777" w:rsidR="00F13DB6" w:rsidRDefault="00367237">
            <w:pPr>
              <w:kinsoku w:val="0"/>
              <w:overflowPunct w:val="0"/>
              <w:autoSpaceDE/>
              <w:autoSpaceDN/>
              <w:adjustRightInd/>
              <w:spacing w:before="43" w:line="255" w:lineRule="exact"/>
              <w:jc w:val="center"/>
              <w:textAlignment w:val="baseline"/>
              <w:rPr>
                <w:rFonts w:ascii="Arial" w:hAnsi="Arial" w:cs="Arial"/>
                <w:sz w:val="22"/>
                <w:szCs w:val="22"/>
              </w:rPr>
            </w:pPr>
            <w:r>
              <w:rPr>
                <w:rFonts w:ascii="Arial" w:hAnsi="Arial" w:cs="Arial"/>
                <w:sz w:val="22"/>
                <w:szCs w:val="22"/>
              </w:rPr>
              <w:t>2005/06</w:t>
            </w:r>
          </w:p>
        </w:tc>
        <w:tc>
          <w:tcPr>
            <w:tcW w:w="2745" w:type="dxa"/>
            <w:tcBorders>
              <w:top w:val="single" w:sz="5" w:space="0" w:color="auto"/>
              <w:left w:val="single" w:sz="5" w:space="0" w:color="auto"/>
              <w:bottom w:val="single" w:sz="5" w:space="0" w:color="auto"/>
              <w:right w:val="single" w:sz="5" w:space="0" w:color="auto"/>
            </w:tcBorders>
            <w:vAlign w:val="center"/>
          </w:tcPr>
          <w:p w14:paraId="7710F793" w14:textId="77777777" w:rsidR="00F13DB6" w:rsidRDefault="00367237">
            <w:pPr>
              <w:kinsoku w:val="0"/>
              <w:overflowPunct w:val="0"/>
              <w:autoSpaceDE/>
              <w:autoSpaceDN/>
              <w:adjustRightInd/>
              <w:spacing w:before="43" w:line="255" w:lineRule="exact"/>
              <w:jc w:val="center"/>
              <w:textAlignment w:val="baseline"/>
              <w:rPr>
                <w:rFonts w:ascii="Arial" w:hAnsi="Arial" w:cs="Arial"/>
                <w:sz w:val="22"/>
                <w:szCs w:val="22"/>
              </w:rPr>
            </w:pPr>
            <w:r>
              <w:rPr>
                <w:rFonts w:ascii="Arial" w:hAnsi="Arial" w:cs="Arial"/>
                <w:sz w:val="22"/>
                <w:szCs w:val="22"/>
              </w:rPr>
              <w:t>2006/07</w:t>
            </w:r>
          </w:p>
        </w:tc>
      </w:tr>
      <w:tr w:rsidR="00F13DB6" w14:paraId="0DD1B49E" w14:textId="77777777">
        <w:trPr>
          <w:trHeight w:hRule="exact" w:val="269"/>
        </w:trPr>
        <w:tc>
          <w:tcPr>
            <w:tcW w:w="3288" w:type="dxa"/>
            <w:tcBorders>
              <w:top w:val="single" w:sz="5" w:space="0" w:color="auto"/>
              <w:left w:val="single" w:sz="5" w:space="0" w:color="auto"/>
              <w:bottom w:val="single" w:sz="5" w:space="0" w:color="auto"/>
              <w:right w:val="single" w:sz="5" w:space="0" w:color="auto"/>
            </w:tcBorders>
            <w:vAlign w:val="center"/>
          </w:tcPr>
          <w:p w14:paraId="75B70480" w14:textId="77777777" w:rsidR="00F13DB6" w:rsidRDefault="00367237">
            <w:pPr>
              <w:kinsoku w:val="0"/>
              <w:overflowPunct w:val="0"/>
              <w:autoSpaceDE/>
              <w:autoSpaceDN/>
              <w:adjustRightInd/>
              <w:spacing w:line="259" w:lineRule="exact"/>
              <w:ind w:left="76"/>
              <w:textAlignment w:val="baseline"/>
              <w:rPr>
                <w:rFonts w:ascii="Arial" w:hAnsi="Arial" w:cs="Arial"/>
                <w:sz w:val="22"/>
                <w:szCs w:val="22"/>
              </w:rPr>
            </w:pPr>
            <w:r>
              <w:rPr>
                <w:rFonts w:ascii="Arial" w:hAnsi="Arial" w:cs="Arial"/>
                <w:sz w:val="22"/>
                <w:szCs w:val="22"/>
              </w:rPr>
              <w:t>Rate of Return %</w:t>
            </w:r>
          </w:p>
        </w:tc>
        <w:tc>
          <w:tcPr>
            <w:tcW w:w="2698" w:type="dxa"/>
            <w:tcBorders>
              <w:top w:val="single" w:sz="5" w:space="0" w:color="auto"/>
              <w:left w:val="single" w:sz="5" w:space="0" w:color="auto"/>
              <w:bottom w:val="single" w:sz="5" w:space="0" w:color="auto"/>
              <w:right w:val="single" w:sz="5" w:space="0" w:color="auto"/>
            </w:tcBorders>
          </w:tcPr>
          <w:p w14:paraId="09349E23" w14:textId="77777777" w:rsidR="00F13DB6" w:rsidRDefault="00F13DB6">
            <w:pPr>
              <w:kinsoku w:val="0"/>
              <w:overflowPunct w:val="0"/>
              <w:autoSpaceDE/>
              <w:autoSpaceDN/>
              <w:adjustRightInd/>
              <w:textAlignment w:val="baseline"/>
              <w:rPr>
                <w:rFonts w:ascii="Arial" w:hAnsi="Arial" w:cs="Arial"/>
                <w:sz w:val="24"/>
                <w:szCs w:val="24"/>
              </w:rPr>
            </w:pPr>
          </w:p>
        </w:tc>
        <w:tc>
          <w:tcPr>
            <w:tcW w:w="2745" w:type="dxa"/>
            <w:tcBorders>
              <w:top w:val="single" w:sz="5" w:space="0" w:color="auto"/>
              <w:left w:val="single" w:sz="5" w:space="0" w:color="auto"/>
              <w:bottom w:val="single" w:sz="5" w:space="0" w:color="auto"/>
              <w:right w:val="single" w:sz="5" w:space="0" w:color="auto"/>
            </w:tcBorders>
          </w:tcPr>
          <w:p w14:paraId="42A34D1A"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0A87E838" w14:textId="77777777">
        <w:trPr>
          <w:trHeight w:hRule="exact" w:val="269"/>
        </w:trPr>
        <w:tc>
          <w:tcPr>
            <w:tcW w:w="3288" w:type="dxa"/>
            <w:tcBorders>
              <w:top w:val="single" w:sz="5" w:space="0" w:color="auto"/>
              <w:left w:val="single" w:sz="5" w:space="0" w:color="auto"/>
              <w:bottom w:val="single" w:sz="5" w:space="0" w:color="auto"/>
              <w:right w:val="single" w:sz="5" w:space="0" w:color="auto"/>
            </w:tcBorders>
            <w:vAlign w:val="center"/>
          </w:tcPr>
          <w:p w14:paraId="410AC087" w14:textId="77777777" w:rsidR="00F13DB6" w:rsidRDefault="00367237">
            <w:pPr>
              <w:kinsoku w:val="0"/>
              <w:overflowPunct w:val="0"/>
              <w:autoSpaceDE/>
              <w:autoSpaceDN/>
              <w:adjustRightInd/>
              <w:spacing w:line="264" w:lineRule="exact"/>
              <w:ind w:left="76"/>
              <w:textAlignment w:val="baseline"/>
              <w:rPr>
                <w:rFonts w:ascii="Arial" w:hAnsi="Arial" w:cs="Arial"/>
                <w:sz w:val="22"/>
                <w:szCs w:val="22"/>
              </w:rPr>
            </w:pPr>
            <w:r>
              <w:rPr>
                <w:rFonts w:ascii="Arial" w:hAnsi="Arial" w:cs="Arial"/>
                <w:sz w:val="22"/>
                <w:szCs w:val="22"/>
              </w:rPr>
              <w:t>Depreciation %</w:t>
            </w:r>
          </w:p>
        </w:tc>
        <w:tc>
          <w:tcPr>
            <w:tcW w:w="2698" w:type="dxa"/>
            <w:tcBorders>
              <w:top w:val="single" w:sz="5" w:space="0" w:color="auto"/>
              <w:left w:val="single" w:sz="5" w:space="0" w:color="auto"/>
              <w:bottom w:val="single" w:sz="5" w:space="0" w:color="auto"/>
              <w:right w:val="single" w:sz="5" w:space="0" w:color="auto"/>
            </w:tcBorders>
          </w:tcPr>
          <w:p w14:paraId="5488DE8C" w14:textId="77777777" w:rsidR="00F13DB6" w:rsidRDefault="00F13DB6">
            <w:pPr>
              <w:kinsoku w:val="0"/>
              <w:overflowPunct w:val="0"/>
              <w:autoSpaceDE/>
              <w:autoSpaceDN/>
              <w:adjustRightInd/>
              <w:textAlignment w:val="baseline"/>
              <w:rPr>
                <w:rFonts w:ascii="Arial" w:hAnsi="Arial" w:cs="Arial"/>
                <w:sz w:val="24"/>
                <w:szCs w:val="24"/>
              </w:rPr>
            </w:pPr>
          </w:p>
        </w:tc>
        <w:tc>
          <w:tcPr>
            <w:tcW w:w="2745" w:type="dxa"/>
            <w:tcBorders>
              <w:top w:val="single" w:sz="5" w:space="0" w:color="auto"/>
              <w:left w:val="single" w:sz="5" w:space="0" w:color="auto"/>
              <w:bottom w:val="single" w:sz="5" w:space="0" w:color="auto"/>
              <w:right w:val="single" w:sz="5" w:space="0" w:color="auto"/>
            </w:tcBorders>
          </w:tcPr>
          <w:p w14:paraId="21CE8318"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5106463D" w14:textId="77777777">
        <w:trPr>
          <w:trHeight w:hRule="exact" w:val="264"/>
        </w:trPr>
        <w:tc>
          <w:tcPr>
            <w:tcW w:w="3288" w:type="dxa"/>
            <w:tcBorders>
              <w:top w:val="single" w:sz="5" w:space="0" w:color="auto"/>
              <w:left w:val="single" w:sz="5" w:space="0" w:color="auto"/>
              <w:bottom w:val="single" w:sz="5" w:space="0" w:color="auto"/>
              <w:right w:val="single" w:sz="5" w:space="0" w:color="auto"/>
            </w:tcBorders>
            <w:vAlign w:val="center"/>
          </w:tcPr>
          <w:p w14:paraId="1AE45E2C" w14:textId="77777777" w:rsidR="00F13DB6" w:rsidRDefault="00367237">
            <w:pPr>
              <w:kinsoku w:val="0"/>
              <w:overflowPunct w:val="0"/>
              <w:autoSpaceDE/>
              <w:autoSpaceDN/>
              <w:adjustRightInd/>
              <w:spacing w:line="254" w:lineRule="exact"/>
              <w:ind w:left="76"/>
              <w:textAlignment w:val="baseline"/>
              <w:rPr>
                <w:rFonts w:ascii="Arial" w:hAnsi="Arial" w:cs="Arial"/>
                <w:sz w:val="22"/>
                <w:szCs w:val="22"/>
              </w:rPr>
            </w:pPr>
            <w:r>
              <w:rPr>
                <w:rFonts w:ascii="Arial" w:hAnsi="Arial" w:cs="Arial"/>
                <w:sz w:val="22"/>
                <w:szCs w:val="22"/>
              </w:rPr>
              <w:t>Site Specific Maintenance %</w:t>
            </w:r>
          </w:p>
        </w:tc>
        <w:tc>
          <w:tcPr>
            <w:tcW w:w="2698" w:type="dxa"/>
            <w:tcBorders>
              <w:top w:val="single" w:sz="5" w:space="0" w:color="auto"/>
              <w:left w:val="single" w:sz="5" w:space="0" w:color="auto"/>
              <w:bottom w:val="single" w:sz="5" w:space="0" w:color="auto"/>
              <w:right w:val="single" w:sz="5" w:space="0" w:color="auto"/>
            </w:tcBorders>
          </w:tcPr>
          <w:p w14:paraId="45FD8FCE" w14:textId="77777777" w:rsidR="00F13DB6" w:rsidRDefault="00F13DB6">
            <w:pPr>
              <w:kinsoku w:val="0"/>
              <w:overflowPunct w:val="0"/>
              <w:autoSpaceDE/>
              <w:autoSpaceDN/>
              <w:adjustRightInd/>
              <w:textAlignment w:val="baseline"/>
              <w:rPr>
                <w:rFonts w:ascii="Arial" w:hAnsi="Arial" w:cs="Arial"/>
                <w:sz w:val="24"/>
                <w:szCs w:val="24"/>
              </w:rPr>
            </w:pPr>
          </w:p>
        </w:tc>
        <w:tc>
          <w:tcPr>
            <w:tcW w:w="2745" w:type="dxa"/>
            <w:tcBorders>
              <w:top w:val="single" w:sz="5" w:space="0" w:color="auto"/>
              <w:left w:val="single" w:sz="5" w:space="0" w:color="auto"/>
              <w:bottom w:val="single" w:sz="5" w:space="0" w:color="auto"/>
              <w:right w:val="single" w:sz="5" w:space="0" w:color="auto"/>
            </w:tcBorders>
          </w:tcPr>
          <w:p w14:paraId="2B82B92A"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1FE4FB54" w14:textId="77777777">
        <w:trPr>
          <w:trHeight w:hRule="exact" w:val="312"/>
        </w:trPr>
        <w:tc>
          <w:tcPr>
            <w:tcW w:w="3288" w:type="dxa"/>
            <w:tcBorders>
              <w:top w:val="single" w:sz="5" w:space="0" w:color="auto"/>
              <w:left w:val="single" w:sz="5" w:space="0" w:color="auto"/>
              <w:bottom w:val="single" w:sz="5" w:space="0" w:color="auto"/>
              <w:right w:val="single" w:sz="5" w:space="0" w:color="auto"/>
            </w:tcBorders>
            <w:vAlign w:val="center"/>
          </w:tcPr>
          <w:p w14:paraId="78C18506" w14:textId="77777777" w:rsidR="00F13DB6" w:rsidRDefault="00367237">
            <w:pPr>
              <w:kinsoku w:val="0"/>
              <w:overflowPunct w:val="0"/>
              <w:autoSpaceDE/>
              <w:autoSpaceDN/>
              <w:adjustRightInd/>
              <w:spacing w:after="34" w:line="269" w:lineRule="exact"/>
              <w:ind w:left="76"/>
              <w:textAlignment w:val="baseline"/>
              <w:rPr>
                <w:rFonts w:ascii="Arial" w:hAnsi="Arial" w:cs="Arial"/>
                <w:sz w:val="22"/>
                <w:szCs w:val="22"/>
              </w:rPr>
            </w:pPr>
            <w:r>
              <w:rPr>
                <w:rFonts w:ascii="Arial" w:hAnsi="Arial" w:cs="Arial"/>
                <w:sz w:val="22"/>
                <w:szCs w:val="22"/>
              </w:rPr>
              <w:t>Transmission Running Costs %</w:t>
            </w:r>
          </w:p>
        </w:tc>
        <w:tc>
          <w:tcPr>
            <w:tcW w:w="2698" w:type="dxa"/>
            <w:tcBorders>
              <w:top w:val="single" w:sz="5" w:space="0" w:color="auto"/>
              <w:left w:val="single" w:sz="5" w:space="0" w:color="auto"/>
              <w:bottom w:val="single" w:sz="5" w:space="0" w:color="auto"/>
              <w:right w:val="single" w:sz="5" w:space="0" w:color="auto"/>
            </w:tcBorders>
          </w:tcPr>
          <w:p w14:paraId="3319227A" w14:textId="77777777" w:rsidR="00F13DB6" w:rsidRDefault="00F13DB6">
            <w:pPr>
              <w:kinsoku w:val="0"/>
              <w:overflowPunct w:val="0"/>
              <w:autoSpaceDE/>
              <w:autoSpaceDN/>
              <w:adjustRightInd/>
              <w:textAlignment w:val="baseline"/>
              <w:rPr>
                <w:rFonts w:ascii="Arial" w:hAnsi="Arial" w:cs="Arial"/>
                <w:sz w:val="24"/>
                <w:szCs w:val="24"/>
              </w:rPr>
            </w:pPr>
          </w:p>
        </w:tc>
        <w:tc>
          <w:tcPr>
            <w:tcW w:w="2745" w:type="dxa"/>
            <w:tcBorders>
              <w:top w:val="single" w:sz="5" w:space="0" w:color="auto"/>
              <w:left w:val="single" w:sz="5" w:space="0" w:color="auto"/>
              <w:bottom w:val="single" w:sz="5" w:space="0" w:color="auto"/>
              <w:right w:val="single" w:sz="5" w:space="0" w:color="auto"/>
            </w:tcBorders>
          </w:tcPr>
          <w:p w14:paraId="664C805A" w14:textId="77777777" w:rsidR="00F13DB6" w:rsidRDefault="00F13DB6">
            <w:pPr>
              <w:kinsoku w:val="0"/>
              <w:overflowPunct w:val="0"/>
              <w:autoSpaceDE/>
              <w:autoSpaceDN/>
              <w:adjustRightInd/>
              <w:textAlignment w:val="baseline"/>
              <w:rPr>
                <w:rFonts w:ascii="Arial" w:hAnsi="Arial" w:cs="Arial"/>
                <w:sz w:val="24"/>
                <w:szCs w:val="24"/>
              </w:rPr>
            </w:pPr>
          </w:p>
        </w:tc>
      </w:tr>
    </w:tbl>
    <w:p w14:paraId="2E8A77F2" w14:textId="77777777" w:rsidR="00F13DB6" w:rsidRDefault="00F13DB6">
      <w:pPr>
        <w:kinsoku w:val="0"/>
        <w:overflowPunct w:val="0"/>
        <w:autoSpaceDE/>
        <w:autoSpaceDN/>
        <w:adjustRightInd/>
        <w:spacing w:after="225" w:line="20" w:lineRule="exact"/>
        <w:ind w:left="14" w:right="15"/>
        <w:textAlignment w:val="baseline"/>
        <w:rPr>
          <w:sz w:val="24"/>
          <w:szCs w:val="24"/>
        </w:rPr>
      </w:pPr>
    </w:p>
    <w:p w14:paraId="11283BC2" w14:textId="77777777" w:rsidR="00F13DB6" w:rsidRDefault="00F13DB6">
      <w:pPr>
        <w:widowControl/>
        <w:rPr>
          <w:sz w:val="24"/>
          <w:szCs w:val="24"/>
        </w:rPr>
        <w:sectPr w:rsidR="00F13DB6">
          <w:type w:val="continuous"/>
          <w:pgSz w:w="16843" w:h="11904" w:orient="landscape"/>
          <w:pgMar w:top="740" w:right="1175" w:bottom="846" w:left="6908" w:header="720" w:footer="720" w:gutter="0"/>
          <w:cols w:space="720"/>
          <w:noEndnote/>
        </w:sectPr>
      </w:pPr>
    </w:p>
    <w:tbl>
      <w:tblPr>
        <w:tblW w:w="0" w:type="auto"/>
        <w:tblInd w:w="124" w:type="dxa"/>
        <w:tblLayout w:type="fixed"/>
        <w:tblCellMar>
          <w:left w:w="0" w:type="dxa"/>
          <w:right w:w="0" w:type="dxa"/>
        </w:tblCellMar>
        <w:tblLook w:val="0000" w:firstRow="0" w:lastRow="0" w:firstColumn="0" w:lastColumn="0" w:noHBand="0" w:noVBand="0"/>
      </w:tblPr>
      <w:tblGrid>
        <w:gridCol w:w="3326"/>
        <w:gridCol w:w="2271"/>
        <w:gridCol w:w="3249"/>
        <w:gridCol w:w="2698"/>
        <w:gridCol w:w="2746"/>
      </w:tblGrid>
      <w:tr w:rsidR="00F13DB6" w14:paraId="06709B00" w14:textId="77777777">
        <w:trPr>
          <w:trHeight w:hRule="exact" w:val="931"/>
        </w:trPr>
        <w:tc>
          <w:tcPr>
            <w:tcW w:w="3326" w:type="dxa"/>
            <w:tcBorders>
              <w:top w:val="single" w:sz="5" w:space="0" w:color="auto"/>
              <w:left w:val="single" w:sz="5" w:space="0" w:color="auto"/>
              <w:bottom w:val="single" w:sz="5" w:space="0" w:color="auto"/>
              <w:right w:val="single" w:sz="5" w:space="0" w:color="auto"/>
            </w:tcBorders>
          </w:tcPr>
          <w:p w14:paraId="4F8947D5" w14:textId="5C02464A" w:rsidR="00F13DB6" w:rsidRDefault="00EE7BA6">
            <w:pPr>
              <w:kinsoku w:val="0"/>
              <w:overflowPunct w:val="0"/>
              <w:autoSpaceDE/>
              <w:autoSpaceDN/>
              <w:adjustRightInd/>
              <w:spacing w:before="72" w:after="590" w:line="255" w:lineRule="exact"/>
              <w:ind w:left="67"/>
              <w:textAlignment w:val="baseline"/>
              <w:rPr>
                <w:rFonts w:ascii="Arial" w:hAnsi="Arial" w:cs="Arial"/>
                <w:b/>
                <w:bCs/>
                <w:sz w:val="22"/>
                <w:szCs w:val="22"/>
              </w:rPr>
            </w:pPr>
            <w:r>
              <w:rPr>
                <w:noProof/>
              </w:rPr>
              <mc:AlternateContent>
                <mc:Choice Requires="wps">
                  <w:drawing>
                    <wp:anchor distT="0" distB="0" distL="0" distR="0" simplePos="0" relativeHeight="251658252" behindDoc="0" locked="0" layoutInCell="0" allowOverlap="1" wp14:anchorId="616FAF77" wp14:editId="4A9F4AB8">
                      <wp:simplePos x="0" y="0"/>
                      <wp:positionH relativeFrom="page">
                        <wp:posOffset>790575</wp:posOffset>
                      </wp:positionH>
                      <wp:positionV relativeFrom="page">
                        <wp:posOffset>6789420</wp:posOffset>
                      </wp:positionV>
                      <wp:extent cx="9158605" cy="162560"/>
                      <wp:effectExtent l="0" t="0" r="0" b="0"/>
                      <wp:wrapSquare wrapText="bothSides"/>
                      <wp:docPr id="1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8605" cy="1625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7DD546" w14:textId="77777777" w:rsidR="00F13DB6" w:rsidRDefault="00367237">
                                  <w:pPr>
                                    <w:kinsoku w:val="0"/>
                                    <w:overflowPunct w:val="0"/>
                                    <w:autoSpaceDE/>
                                    <w:autoSpaceDN/>
                                    <w:adjustRightInd/>
                                    <w:spacing w:line="252" w:lineRule="exact"/>
                                    <w:jc w:val="center"/>
                                    <w:textAlignment w:val="baseline"/>
                                    <w:rPr>
                                      <w:rFonts w:ascii="Arial" w:hAnsi="Arial" w:cs="Arial"/>
                                      <w:spacing w:val="-13"/>
                                      <w:sz w:val="22"/>
                                      <w:szCs w:val="22"/>
                                    </w:rPr>
                                  </w:pPr>
                                  <w:r>
                                    <w:rPr>
                                      <w:rFonts w:ascii="Arial" w:hAnsi="Arial" w:cs="Arial"/>
                                      <w:spacing w:val="-13"/>
                                      <w:sz w:val="22"/>
                                      <w:szCs w:val="22"/>
                                    </w:rPr>
                                    <w:t>Page 18 of 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6FAF77" id="Text Box 41" o:spid="_x0000_s1037" type="#_x0000_t202" style="position:absolute;left:0;text-align:left;margin-left:62.25pt;margin-top:534.6pt;width:721.15pt;height:12.8pt;z-index:2516582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" o:allowincell="f" stroked="f">
                      <v:fill opacity="0"/>
                      <v:textbox inset="0,0,0,0">
                        <w:txbxContent>
                          <w:p w14:paraId="277DD546" w14:textId="77777777" w:rsidR="00F13DB6" w:rsidRDefault="00367237">
                            <w:pPr>
                              <w:kinsoku w:val="0"/>
                              <w:overflowPunct w:val="0"/>
                              <w:autoSpaceDE/>
                              <w:autoSpaceDN/>
                              <w:adjustRightInd/>
                              <w:spacing w:line="252" w:lineRule="exact"/>
                              <w:jc w:val="center"/>
                              <w:textAlignment w:val="baseline"/>
                              <w:rPr>
                                <w:rFonts w:ascii="Arial" w:hAnsi="Arial" w:cs="Arial"/>
                                <w:spacing w:val="-13"/>
                                <w:sz w:val="22"/>
                                <w:szCs w:val="22"/>
                              </w:rPr>
                            </w:pPr>
                            <w:r>
                              <w:rPr>
                                <w:rFonts w:ascii="Arial" w:hAnsi="Arial" w:cs="Arial"/>
                                <w:spacing w:val="-13"/>
                                <w:sz w:val="22"/>
                                <w:szCs w:val="22"/>
                              </w:rPr>
                              <w:t>Page 18 of 21</w:t>
                            </w:r>
                          </w:p>
                        </w:txbxContent>
                      </v:textbox>
                      <w10:wrap type="square" anchorx="page" anchory="page"/>
                    </v:shape>
                  </w:pict>
                </mc:Fallback>
              </mc:AlternateContent>
            </w:r>
            <w:r w:rsidR="00367237">
              <w:rPr>
                <w:rFonts w:ascii="Arial" w:hAnsi="Arial" w:cs="Arial"/>
                <w:b/>
                <w:bCs/>
                <w:sz w:val="22"/>
                <w:szCs w:val="22"/>
              </w:rPr>
              <w:t>Connection Asset</w:t>
            </w:r>
          </w:p>
        </w:tc>
        <w:tc>
          <w:tcPr>
            <w:tcW w:w="2271" w:type="dxa"/>
            <w:tcBorders>
              <w:top w:val="single" w:sz="5" w:space="0" w:color="auto"/>
              <w:left w:val="single" w:sz="5" w:space="0" w:color="auto"/>
              <w:bottom w:val="single" w:sz="5" w:space="0" w:color="auto"/>
              <w:right w:val="single" w:sz="5" w:space="0" w:color="auto"/>
            </w:tcBorders>
            <w:vAlign w:val="center"/>
          </w:tcPr>
          <w:p w14:paraId="6095A5B8" w14:textId="77777777" w:rsidR="00F13DB6" w:rsidRDefault="00367237">
            <w:pPr>
              <w:kinsoku w:val="0"/>
              <w:overflowPunct w:val="0"/>
              <w:autoSpaceDE/>
              <w:autoSpaceDN/>
              <w:adjustRightInd/>
              <w:spacing w:before="68" w:line="259" w:lineRule="exact"/>
              <w:jc w:val="center"/>
              <w:textAlignment w:val="baseline"/>
              <w:rPr>
                <w:rFonts w:ascii="Arial" w:hAnsi="Arial" w:cs="Arial"/>
                <w:b/>
                <w:bCs/>
                <w:sz w:val="22"/>
                <w:szCs w:val="22"/>
              </w:rPr>
            </w:pPr>
            <w:r>
              <w:rPr>
                <w:rFonts w:ascii="Arial" w:hAnsi="Arial" w:cs="Arial"/>
                <w:b/>
                <w:bCs/>
                <w:sz w:val="22"/>
                <w:szCs w:val="22"/>
              </w:rPr>
              <w:t>GAV in year prior to</w:t>
            </w:r>
            <w:r>
              <w:rPr>
                <w:rFonts w:ascii="Arial" w:hAnsi="Arial" w:cs="Arial"/>
                <w:b/>
                <w:bCs/>
                <w:sz w:val="22"/>
                <w:szCs w:val="22"/>
              </w:rPr>
              <w:br/>
              <w:t>outturn</w:t>
            </w:r>
          </w:p>
          <w:p w14:paraId="680380E6" w14:textId="77777777" w:rsidR="00F13DB6" w:rsidRDefault="00367237">
            <w:pPr>
              <w:kinsoku w:val="0"/>
              <w:overflowPunct w:val="0"/>
              <w:autoSpaceDE/>
              <w:autoSpaceDN/>
              <w:adjustRightInd/>
              <w:spacing w:before="86" w:line="245" w:lineRule="exact"/>
              <w:jc w:val="center"/>
              <w:textAlignment w:val="baseline"/>
              <w:rPr>
                <w:rFonts w:ascii="Arial" w:hAnsi="Arial" w:cs="Arial"/>
                <w:b/>
                <w:bCs/>
                <w:sz w:val="22"/>
                <w:szCs w:val="22"/>
              </w:rPr>
            </w:pPr>
            <w:r>
              <w:rPr>
                <w:rFonts w:ascii="Arial" w:hAnsi="Arial" w:cs="Arial"/>
                <w:b/>
                <w:bCs/>
                <w:sz w:val="22"/>
                <w:szCs w:val="22"/>
              </w:rPr>
              <w:t>@ April 2005 price</w:t>
            </w:r>
          </w:p>
        </w:tc>
        <w:tc>
          <w:tcPr>
            <w:tcW w:w="3249" w:type="dxa"/>
            <w:tcBorders>
              <w:top w:val="single" w:sz="5" w:space="0" w:color="auto"/>
              <w:left w:val="single" w:sz="5" w:space="0" w:color="auto"/>
              <w:bottom w:val="single" w:sz="5" w:space="0" w:color="auto"/>
              <w:right w:val="single" w:sz="5" w:space="0" w:color="auto"/>
            </w:tcBorders>
          </w:tcPr>
          <w:p w14:paraId="6974D776" w14:textId="77777777" w:rsidR="00F13DB6" w:rsidRDefault="00367237">
            <w:pPr>
              <w:kinsoku w:val="0"/>
              <w:overflowPunct w:val="0"/>
              <w:autoSpaceDE/>
              <w:autoSpaceDN/>
              <w:adjustRightInd/>
              <w:spacing w:after="28" w:line="444" w:lineRule="exact"/>
              <w:jc w:val="center"/>
              <w:textAlignment w:val="baseline"/>
              <w:rPr>
                <w:rFonts w:ascii="Arial" w:hAnsi="Arial" w:cs="Arial"/>
                <w:b/>
                <w:bCs/>
                <w:sz w:val="22"/>
                <w:szCs w:val="22"/>
              </w:rPr>
            </w:pPr>
            <w:r>
              <w:rPr>
                <w:rFonts w:ascii="Arial" w:hAnsi="Arial" w:cs="Arial"/>
                <w:b/>
                <w:bCs/>
                <w:sz w:val="22"/>
                <w:szCs w:val="22"/>
              </w:rPr>
              <w:t>Year prior to outturn</w:t>
            </w:r>
            <w:r>
              <w:rPr>
                <w:rFonts w:ascii="Arial" w:hAnsi="Arial" w:cs="Arial"/>
                <w:b/>
                <w:bCs/>
                <w:sz w:val="22"/>
                <w:szCs w:val="22"/>
              </w:rPr>
              <w:br/>
              <w:t>2005/06 annual charge</w:t>
            </w:r>
          </w:p>
        </w:tc>
        <w:tc>
          <w:tcPr>
            <w:tcW w:w="2698" w:type="dxa"/>
            <w:tcBorders>
              <w:top w:val="single" w:sz="5" w:space="0" w:color="auto"/>
              <w:left w:val="single" w:sz="5" w:space="0" w:color="auto"/>
              <w:bottom w:val="single" w:sz="5" w:space="0" w:color="auto"/>
              <w:right w:val="single" w:sz="5" w:space="0" w:color="auto"/>
            </w:tcBorders>
          </w:tcPr>
          <w:p w14:paraId="427AB6E3" w14:textId="77777777" w:rsidR="00F13DB6" w:rsidRDefault="00367237">
            <w:pPr>
              <w:kinsoku w:val="0"/>
              <w:overflowPunct w:val="0"/>
              <w:autoSpaceDE/>
              <w:autoSpaceDN/>
              <w:adjustRightInd/>
              <w:spacing w:after="28" w:line="444" w:lineRule="exact"/>
              <w:jc w:val="center"/>
              <w:textAlignment w:val="baseline"/>
              <w:rPr>
                <w:rFonts w:ascii="Arial" w:hAnsi="Arial" w:cs="Arial"/>
                <w:b/>
                <w:bCs/>
                <w:sz w:val="22"/>
                <w:szCs w:val="22"/>
              </w:rPr>
            </w:pPr>
            <w:r>
              <w:rPr>
                <w:rFonts w:ascii="Arial" w:hAnsi="Arial" w:cs="Arial"/>
                <w:b/>
                <w:bCs/>
                <w:sz w:val="22"/>
                <w:szCs w:val="22"/>
              </w:rPr>
              <w:t>GAV in year of outturn</w:t>
            </w:r>
            <w:r>
              <w:rPr>
                <w:rFonts w:ascii="Arial" w:hAnsi="Arial" w:cs="Arial"/>
                <w:b/>
                <w:bCs/>
                <w:sz w:val="22"/>
                <w:szCs w:val="22"/>
              </w:rPr>
              <w:br/>
              <w:t>@ April 2006 price</w:t>
            </w:r>
          </w:p>
        </w:tc>
        <w:tc>
          <w:tcPr>
            <w:tcW w:w="2746" w:type="dxa"/>
            <w:tcBorders>
              <w:top w:val="single" w:sz="5" w:space="0" w:color="auto"/>
              <w:left w:val="single" w:sz="5" w:space="0" w:color="auto"/>
              <w:bottom w:val="single" w:sz="5" w:space="0" w:color="auto"/>
              <w:right w:val="single" w:sz="5" w:space="0" w:color="auto"/>
            </w:tcBorders>
          </w:tcPr>
          <w:p w14:paraId="78C70751" w14:textId="77777777" w:rsidR="00F13DB6" w:rsidRDefault="00367237">
            <w:pPr>
              <w:kinsoku w:val="0"/>
              <w:overflowPunct w:val="0"/>
              <w:autoSpaceDE/>
              <w:autoSpaceDN/>
              <w:adjustRightInd/>
              <w:spacing w:after="28" w:line="444" w:lineRule="exact"/>
              <w:jc w:val="center"/>
              <w:textAlignment w:val="baseline"/>
              <w:rPr>
                <w:rFonts w:ascii="Arial" w:hAnsi="Arial" w:cs="Arial"/>
                <w:b/>
                <w:bCs/>
                <w:sz w:val="22"/>
                <w:szCs w:val="22"/>
              </w:rPr>
            </w:pPr>
            <w:r>
              <w:rPr>
                <w:rFonts w:ascii="Arial" w:hAnsi="Arial" w:cs="Arial"/>
                <w:b/>
                <w:bCs/>
                <w:sz w:val="22"/>
                <w:szCs w:val="22"/>
              </w:rPr>
              <w:t>Year of outturn</w:t>
            </w:r>
            <w:r>
              <w:rPr>
                <w:rFonts w:ascii="Arial" w:hAnsi="Arial" w:cs="Arial"/>
                <w:b/>
                <w:bCs/>
                <w:sz w:val="22"/>
                <w:szCs w:val="22"/>
              </w:rPr>
              <w:br/>
              <w:t>2006/07 annual charge</w:t>
            </w:r>
          </w:p>
        </w:tc>
      </w:tr>
      <w:tr w:rsidR="00F13DB6" w14:paraId="31858068" w14:textId="77777777">
        <w:trPr>
          <w:trHeight w:hRule="exact" w:val="1296"/>
        </w:trPr>
        <w:tc>
          <w:tcPr>
            <w:tcW w:w="3326" w:type="dxa"/>
            <w:tcBorders>
              <w:top w:val="single" w:sz="5" w:space="0" w:color="auto"/>
              <w:left w:val="single" w:sz="5" w:space="0" w:color="auto"/>
              <w:bottom w:val="single" w:sz="5" w:space="0" w:color="auto"/>
              <w:right w:val="single" w:sz="5" w:space="0" w:color="auto"/>
            </w:tcBorders>
          </w:tcPr>
          <w:p w14:paraId="28F70A1F" w14:textId="77777777" w:rsidR="00F13DB6" w:rsidRDefault="00F13DB6">
            <w:pPr>
              <w:kinsoku w:val="0"/>
              <w:overflowPunct w:val="0"/>
              <w:autoSpaceDE/>
              <w:autoSpaceDN/>
              <w:adjustRightInd/>
              <w:textAlignment w:val="baseline"/>
              <w:rPr>
                <w:rFonts w:ascii="Arial" w:hAnsi="Arial" w:cs="Arial"/>
                <w:sz w:val="24"/>
                <w:szCs w:val="24"/>
              </w:rPr>
            </w:pPr>
          </w:p>
        </w:tc>
        <w:tc>
          <w:tcPr>
            <w:tcW w:w="2271" w:type="dxa"/>
            <w:tcBorders>
              <w:top w:val="single" w:sz="5" w:space="0" w:color="auto"/>
              <w:left w:val="single" w:sz="5" w:space="0" w:color="auto"/>
              <w:bottom w:val="single" w:sz="5" w:space="0" w:color="auto"/>
              <w:right w:val="single" w:sz="5" w:space="0" w:color="auto"/>
            </w:tcBorders>
          </w:tcPr>
          <w:p w14:paraId="284C06CD" w14:textId="77777777" w:rsidR="00F13DB6" w:rsidRDefault="00F13DB6">
            <w:pPr>
              <w:kinsoku w:val="0"/>
              <w:overflowPunct w:val="0"/>
              <w:autoSpaceDE/>
              <w:autoSpaceDN/>
              <w:adjustRightInd/>
              <w:textAlignment w:val="baseline"/>
              <w:rPr>
                <w:rFonts w:ascii="Arial" w:hAnsi="Arial" w:cs="Arial"/>
                <w:sz w:val="24"/>
                <w:szCs w:val="24"/>
              </w:rPr>
            </w:pPr>
          </w:p>
        </w:tc>
        <w:tc>
          <w:tcPr>
            <w:tcW w:w="3249" w:type="dxa"/>
            <w:tcBorders>
              <w:top w:val="single" w:sz="5" w:space="0" w:color="auto"/>
              <w:left w:val="single" w:sz="5" w:space="0" w:color="auto"/>
              <w:bottom w:val="single" w:sz="5" w:space="0" w:color="auto"/>
              <w:right w:val="single" w:sz="5" w:space="0" w:color="auto"/>
            </w:tcBorders>
          </w:tcPr>
          <w:p w14:paraId="07ADC184" w14:textId="77777777" w:rsidR="00F13DB6" w:rsidRDefault="00F13DB6">
            <w:pPr>
              <w:kinsoku w:val="0"/>
              <w:overflowPunct w:val="0"/>
              <w:autoSpaceDE/>
              <w:autoSpaceDN/>
              <w:adjustRightInd/>
              <w:textAlignment w:val="baseline"/>
              <w:rPr>
                <w:rFonts w:ascii="Arial" w:hAnsi="Arial" w:cs="Arial"/>
                <w:sz w:val="24"/>
                <w:szCs w:val="24"/>
              </w:rPr>
            </w:pPr>
          </w:p>
        </w:tc>
        <w:tc>
          <w:tcPr>
            <w:tcW w:w="2698" w:type="dxa"/>
            <w:tcBorders>
              <w:top w:val="single" w:sz="5" w:space="0" w:color="auto"/>
              <w:left w:val="single" w:sz="5" w:space="0" w:color="auto"/>
              <w:bottom w:val="single" w:sz="5" w:space="0" w:color="auto"/>
              <w:right w:val="single" w:sz="5" w:space="0" w:color="auto"/>
            </w:tcBorders>
          </w:tcPr>
          <w:p w14:paraId="2FE58CAB" w14:textId="77777777" w:rsidR="00F13DB6" w:rsidRDefault="00F13DB6">
            <w:pPr>
              <w:kinsoku w:val="0"/>
              <w:overflowPunct w:val="0"/>
              <w:autoSpaceDE/>
              <w:autoSpaceDN/>
              <w:adjustRightInd/>
              <w:textAlignment w:val="baseline"/>
              <w:rPr>
                <w:rFonts w:ascii="Arial" w:hAnsi="Arial" w:cs="Arial"/>
                <w:sz w:val="24"/>
                <w:szCs w:val="24"/>
              </w:rPr>
            </w:pPr>
          </w:p>
        </w:tc>
        <w:tc>
          <w:tcPr>
            <w:tcW w:w="2746" w:type="dxa"/>
            <w:tcBorders>
              <w:top w:val="single" w:sz="5" w:space="0" w:color="auto"/>
              <w:left w:val="single" w:sz="5" w:space="0" w:color="auto"/>
              <w:bottom w:val="single" w:sz="5" w:space="0" w:color="auto"/>
              <w:right w:val="single" w:sz="5" w:space="0" w:color="auto"/>
            </w:tcBorders>
          </w:tcPr>
          <w:p w14:paraId="145239F1" w14:textId="77777777" w:rsidR="00F13DB6" w:rsidRDefault="00F13DB6">
            <w:pPr>
              <w:kinsoku w:val="0"/>
              <w:overflowPunct w:val="0"/>
              <w:autoSpaceDE/>
              <w:autoSpaceDN/>
              <w:adjustRightInd/>
              <w:textAlignment w:val="baseline"/>
              <w:rPr>
                <w:rFonts w:ascii="Arial" w:hAnsi="Arial" w:cs="Arial"/>
                <w:sz w:val="24"/>
                <w:szCs w:val="24"/>
              </w:rPr>
            </w:pPr>
          </w:p>
        </w:tc>
      </w:tr>
      <w:tr w:rsidR="00F13DB6" w14:paraId="25518359" w14:textId="77777777">
        <w:trPr>
          <w:trHeight w:hRule="exact" w:val="826"/>
        </w:trPr>
        <w:tc>
          <w:tcPr>
            <w:tcW w:w="3326" w:type="dxa"/>
            <w:tcBorders>
              <w:top w:val="single" w:sz="5" w:space="0" w:color="auto"/>
              <w:left w:val="single" w:sz="5" w:space="0" w:color="auto"/>
              <w:bottom w:val="single" w:sz="5" w:space="0" w:color="auto"/>
              <w:right w:val="single" w:sz="5" w:space="0" w:color="auto"/>
            </w:tcBorders>
            <w:vAlign w:val="center"/>
          </w:tcPr>
          <w:p w14:paraId="699BF5E9" w14:textId="77777777" w:rsidR="00F13DB6" w:rsidRDefault="00367237">
            <w:pPr>
              <w:kinsoku w:val="0"/>
              <w:overflowPunct w:val="0"/>
              <w:autoSpaceDE/>
              <w:autoSpaceDN/>
              <w:adjustRightInd/>
              <w:spacing w:before="283" w:after="283" w:line="255" w:lineRule="exact"/>
              <w:ind w:left="67"/>
              <w:textAlignment w:val="baseline"/>
              <w:rPr>
                <w:rFonts w:ascii="Arial" w:hAnsi="Arial" w:cs="Arial"/>
                <w:b/>
                <w:bCs/>
                <w:sz w:val="22"/>
                <w:szCs w:val="22"/>
              </w:rPr>
            </w:pPr>
            <w:r>
              <w:rPr>
                <w:rFonts w:ascii="Arial" w:hAnsi="Arial" w:cs="Arial"/>
                <w:b/>
                <w:bCs/>
                <w:sz w:val="22"/>
                <w:szCs w:val="22"/>
              </w:rPr>
              <w:t>Total</w:t>
            </w:r>
          </w:p>
        </w:tc>
        <w:tc>
          <w:tcPr>
            <w:tcW w:w="2271" w:type="dxa"/>
            <w:tcBorders>
              <w:top w:val="single" w:sz="5" w:space="0" w:color="auto"/>
              <w:left w:val="single" w:sz="5" w:space="0" w:color="auto"/>
              <w:bottom w:val="single" w:sz="5" w:space="0" w:color="auto"/>
              <w:right w:val="single" w:sz="5" w:space="0" w:color="auto"/>
            </w:tcBorders>
            <w:vAlign w:val="center"/>
          </w:tcPr>
          <w:p w14:paraId="1F35ED93" w14:textId="77777777" w:rsidR="00F13DB6" w:rsidRDefault="00367237">
            <w:pPr>
              <w:kinsoku w:val="0"/>
              <w:overflowPunct w:val="0"/>
              <w:autoSpaceDE/>
              <w:autoSpaceDN/>
              <w:adjustRightInd/>
              <w:spacing w:before="283" w:after="283" w:line="255" w:lineRule="exact"/>
              <w:ind w:right="43"/>
              <w:jc w:val="right"/>
              <w:textAlignment w:val="baseline"/>
              <w:rPr>
                <w:rFonts w:ascii="Arial" w:hAnsi="Arial" w:cs="Arial"/>
                <w:b/>
                <w:bCs/>
                <w:sz w:val="22"/>
                <w:szCs w:val="22"/>
              </w:rPr>
            </w:pPr>
            <w:r>
              <w:rPr>
                <w:rFonts w:ascii="Arial" w:hAnsi="Arial" w:cs="Arial"/>
                <w:b/>
                <w:bCs/>
                <w:sz w:val="22"/>
                <w:szCs w:val="22"/>
              </w:rPr>
              <w:t>£0.00</w:t>
            </w:r>
          </w:p>
        </w:tc>
        <w:tc>
          <w:tcPr>
            <w:tcW w:w="3249" w:type="dxa"/>
            <w:tcBorders>
              <w:top w:val="single" w:sz="5" w:space="0" w:color="auto"/>
              <w:left w:val="single" w:sz="5" w:space="0" w:color="auto"/>
              <w:bottom w:val="single" w:sz="5" w:space="0" w:color="auto"/>
              <w:right w:val="single" w:sz="5" w:space="0" w:color="auto"/>
            </w:tcBorders>
            <w:vAlign w:val="center"/>
          </w:tcPr>
          <w:p w14:paraId="72E7D287" w14:textId="77777777" w:rsidR="00F13DB6" w:rsidRDefault="00367237">
            <w:pPr>
              <w:kinsoku w:val="0"/>
              <w:overflowPunct w:val="0"/>
              <w:autoSpaceDE/>
              <w:autoSpaceDN/>
              <w:adjustRightInd/>
              <w:spacing w:before="283" w:after="283" w:line="255" w:lineRule="exact"/>
              <w:ind w:right="43"/>
              <w:jc w:val="right"/>
              <w:textAlignment w:val="baseline"/>
              <w:rPr>
                <w:rFonts w:ascii="Arial" w:hAnsi="Arial" w:cs="Arial"/>
                <w:b/>
                <w:bCs/>
                <w:sz w:val="22"/>
                <w:szCs w:val="22"/>
              </w:rPr>
            </w:pPr>
            <w:r>
              <w:rPr>
                <w:rFonts w:ascii="Arial" w:hAnsi="Arial" w:cs="Arial"/>
                <w:b/>
                <w:bCs/>
                <w:sz w:val="22"/>
                <w:szCs w:val="22"/>
              </w:rPr>
              <w:t>£0.00</w:t>
            </w:r>
          </w:p>
        </w:tc>
        <w:tc>
          <w:tcPr>
            <w:tcW w:w="2698" w:type="dxa"/>
            <w:tcBorders>
              <w:top w:val="single" w:sz="5" w:space="0" w:color="auto"/>
              <w:left w:val="single" w:sz="5" w:space="0" w:color="auto"/>
              <w:bottom w:val="single" w:sz="5" w:space="0" w:color="auto"/>
              <w:right w:val="single" w:sz="5" w:space="0" w:color="auto"/>
            </w:tcBorders>
            <w:vAlign w:val="center"/>
          </w:tcPr>
          <w:p w14:paraId="428472BD" w14:textId="77777777" w:rsidR="00F13DB6" w:rsidRDefault="00367237">
            <w:pPr>
              <w:kinsoku w:val="0"/>
              <w:overflowPunct w:val="0"/>
              <w:autoSpaceDE/>
              <w:autoSpaceDN/>
              <w:adjustRightInd/>
              <w:spacing w:before="283" w:after="283" w:line="255" w:lineRule="exact"/>
              <w:ind w:right="48"/>
              <w:jc w:val="right"/>
              <w:textAlignment w:val="baseline"/>
              <w:rPr>
                <w:rFonts w:ascii="Arial" w:hAnsi="Arial" w:cs="Arial"/>
                <w:b/>
                <w:bCs/>
                <w:sz w:val="22"/>
                <w:szCs w:val="22"/>
              </w:rPr>
            </w:pPr>
            <w:r>
              <w:rPr>
                <w:rFonts w:ascii="Arial" w:hAnsi="Arial" w:cs="Arial"/>
                <w:b/>
                <w:bCs/>
                <w:sz w:val="22"/>
                <w:szCs w:val="22"/>
              </w:rPr>
              <w:t>£0.00</w:t>
            </w:r>
          </w:p>
        </w:tc>
        <w:tc>
          <w:tcPr>
            <w:tcW w:w="2746" w:type="dxa"/>
            <w:tcBorders>
              <w:top w:val="single" w:sz="5" w:space="0" w:color="auto"/>
              <w:left w:val="single" w:sz="5" w:space="0" w:color="auto"/>
              <w:bottom w:val="single" w:sz="5" w:space="0" w:color="auto"/>
              <w:right w:val="single" w:sz="5" w:space="0" w:color="auto"/>
            </w:tcBorders>
            <w:vAlign w:val="center"/>
          </w:tcPr>
          <w:p w14:paraId="6E329380" w14:textId="77777777" w:rsidR="00F13DB6" w:rsidRDefault="00367237">
            <w:pPr>
              <w:kinsoku w:val="0"/>
              <w:overflowPunct w:val="0"/>
              <w:autoSpaceDE/>
              <w:autoSpaceDN/>
              <w:adjustRightInd/>
              <w:spacing w:before="283" w:after="283" w:line="255" w:lineRule="exact"/>
              <w:ind w:right="82"/>
              <w:jc w:val="right"/>
              <w:textAlignment w:val="baseline"/>
              <w:rPr>
                <w:rFonts w:ascii="Arial" w:hAnsi="Arial" w:cs="Arial"/>
                <w:b/>
                <w:bCs/>
                <w:sz w:val="22"/>
                <w:szCs w:val="22"/>
              </w:rPr>
            </w:pPr>
            <w:r>
              <w:rPr>
                <w:rFonts w:ascii="Arial" w:hAnsi="Arial" w:cs="Arial"/>
                <w:b/>
                <w:bCs/>
                <w:sz w:val="22"/>
                <w:szCs w:val="22"/>
              </w:rPr>
              <w:t>£0.00</w:t>
            </w:r>
          </w:p>
        </w:tc>
      </w:tr>
    </w:tbl>
    <w:p w14:paraId="4328ABE6" w14:textId="77777777" w:rsidR="00F13DB6" w:rsidRDefault="00367237">
      <w:pPr>
        <w:kinsoku w:val="0"/>
        <w:overflowPunct w:val="0"/>
        <w:autoSpaceDE/>
        <w:autoSpaceDN/>
        <w:adjustRightInd/>
        <w:spacing w:line="201" w:lineRule="exact"/>
        <w:textAlignment w:val="baseline"/>
        <w:rPr>
          <w:rFonts w:ascii="Arial" w:hAnsi="Arial" w:cs="Arial"/>
          <w:b/>
          <w:bCs/>
          <w:spacing w:val="-12"/>
          <w:sz w:val="22"/>
          <w:szCs w:val="22"/>
        </w:rPr>
      </w:pPr>
      <w:r>
        <w:rPr>
          <w:rFonts w:ascii="Arial" w:hAnsi="Arial" w:cs="Arial"/>
          <w:b/>
          <w:bCs/>
          <w:spacing w:val="-12"/>
          <w:sz w:val="22"/>
          <w:szCs w:val="22"/>
        </w:rPr>
        <w:t>Where applicable</w:t>
      </w:r>
    </w:p>
    <w:tbl>
      <w:tblPr>
        <w:tblW w:w="0" w:type="auto"/>
        <w:tblInd w:w="16" w:type="dxa"/>
        <w:tblLayout w:type="fixed"/>
        <w:tblCellMar>
          <w:left w:w="0" w:type="dxa"/>
          <w:right w:w="0" w:type="dxa"/>
        </w:tblCellMar>
        <w:tblLook w:val="0000" w:firstRow="0" w:lastRow="0" w:firstColumn="0" w:lastColumn="0" w:noHBand="0" w:noVBand="0"/>
      </w:tblPr>
      <w:tblGrid>
        <w:gridCol w:w="3303"/>
        <w:gridCol w:w="2275"/>
      </w:tblGrid>
      <w:tr w:rsidR="00F13DB6" w14:paraId="0A5575A8" w14:textId="77777777">
        <w:trPr>
          <w:trHeight w:hRule="exact" w:val="537"/>
        </w:trPr>
        <w:tc>
          <w:tcPr>
            <w:tcW w:w="3303" w:type="dxa"/>
            <w:tcBorders>
              <w:top w:val="single" w:sz="13" w:space="0" w:color="000000"/>
              <w:left w:val="single" w:sz="13" w:space="0" w:color="000000"/>
              <w:bottom w:val="nil"/>
              <w:right w:val="nil"/>
            </w:tcBorders>
          </w:tcPr>
          <w:p w14:paraId="0A5763BC" w14:textId="781C4EFB" w:rsidR="00F13DB6" w:rsidRDefault="00EE7BA6">
            <w:pPr>
              <w:kinsoku w:val="0"/>
              <w:overflowPunct w:val="0"/>
              <w:autoSpaceDE/>
              <w:autoSpaceDN/>
              <w:adjustRightInd/>
              <w:spacing w:before="33" w:after="9" w:line="245" w:lineRule="exact"/>
              <w:ind w:left="36"/>
              <w:textAlignment w:val="baseline"/>
              <w:rPr>
                <w:rFonts w:ascii="Arial" w:hAnsi="Arial" w:cs="Arial"/>
                <w:b/>
                <w:bCs/>
                <w:sz w:val="22"/>
                <w:szCs w:val="22"/>
              </w:rPr>
            </w:pPr>
            <w:r>
              <w:rPr>
                <w:noProof/>
              </w:rPr>
              <mc:AlternateContent>
                <mc:Choice Requires="wps">
                  <w:drawing>
                    <wp:anchor distT="0" distB="0" distL="0" distR="0" simplePos="0" relativeHeight="251658253" behindDoc="0" locked="0" layoutInCell="0" allowOverlap="1" wp14:anchorId="14AB4392" wp14:editId="027FB3AB">
                      <wp:simplePos x="0" y="0"/>
                      <wp:positionH relativeFrom="page">
                        <wp:posOffset>877570</wp:posOffset>
                      </wp:positionH>
                      <wp:positionV relativeFrom="page">
                        <wp:posOffset>6766560</wp:posOffset>
                      </wp:positionV>
                      <wp:extent cx="8940800" cy="0"/>
                      <wp:effectExtent l="0" t="0" r="0" b="0"/>
                      <wp:wrapSquare wrapText="bothSides"/>
                      <wp:docPr id="10"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408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A7D00F" id="Line 42" o:spid="_x0000_s1026" style="position:absolute;z-index:25165825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532.8pt" to="773.1pt,53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" o:allowincell="f" strokeweight=".5pt">
                      <w10:wrap type="square" anchorx="page" anchory="page"/>
                    </v:line>
                  </w:pict>
                </mc:Fallback>
              </mc:AlternateContent>
            </w:r>
            <w:r w:rsidR="00367237">
              <w:rPr>
                <w:rFonts w:ascii="Arial" w:hAnsi="Arial" w:cs="Arial"/>
                <w:b/>
                <w:bCs/>
                <w:sz w:val="22"/>
                <w:szCs w:val="22"/>
              </w:rPr>
              <w:t>Outturn One-off Charge at Charging Date:</w:t>
            </w:r>
          </w:p>
        </w:tc>
        <w:tc>
          <w:tcPr>
            <w:tcW w:w="2275" w:type="dxa"/>
            <w:tcBorders>
              <w:top w:val="nil"/>
              <w:left w:val="nil"/>
              <w:bottom w:val="nil"/>
              <w:right w:val="nil"/>
            </w:tcBorders>
            <w:vAlign w:val="center"/>
          </w:tcPr>
          <w:p w14:paraId="5599DA38" w14:textId="77777777" w:rsidR="00F13DB6" w:rsidRDefault="00367237">
            <w:pPr>
              <w:kinsoku w:val="0"/>
              <w:overflowPunct w:val="0"/>
              <w:autoSpaceDE/>
              <w:autoSpaceDN/>
              <w:adjustRightInd/>
              <w:spacing w:before="139" w:after="138" w:line="255" w:lineRule="exact"/>
              <w:jc w:val="right"/>
              <w:textAlignment w:val="baseline"/>
              <w:rPr>
                <w:rFonts w:ascii="Arial" w:hAnsi="Arial" w:cs="Arial"/>
                <w:b/>
                <w:bCs/>
                <w:sz w:val="22"/>
                <w:szCs w:val="22"/>
              </w:rPr>
            </w:pPr>
            <w:r>
              <w:rPr>
                <w:rFonts w:ascii="Arial" w:hAnsi="Arial" w:cs="Arial"/>
                <w:b/>
                <w:bCs/>
                <w:sz w:val="22"/>
                <w:szCs w:val="22"/>
              </w:rPr>
              <w:t>£0.00</w:t>
            </w:r>
          </w:p>
        </w:tc>
      </w:tr>
    </w:tbl>
    <w:p w14:paraId="0B8F634F" w14:textId="77777777" w:rsidR="00F13DB6" w:rsidRDefault="00F13DB6">
      <w:pPr>
        <w:widowControl/>
        <w:rPr>
          <w:sz w:val="24"/>
          <w:szCs w:val="24"/>
        </w:rPr>
        <w:sectPr w:rsidR="00F13DB6">
          <w:type w:val="continuous"/>
          <w:pgSz w:w="16843" w:h="11904" w:orient="landscape"/>
          <w:pgMar w:top="740" w:right="1175" w:bottom="846" w:left="1245" w:header="720" w:footer="720" w:gutter="0"/>
          <w:cols w:space="720"/>
          <w:noEndnote/>
        </w:sectPr>
      </w:pPr>
    </w:p>
    <w:p w14:paraId="64FD0351" w14:textId="77777777" w:rsidR="00F13DB6" w:rsidRDefault="00367237">
      <w:pPr>
        <w:kinsoku w:val="0"/>
        <w:overflowPunct w:val="0"/>
        <w:autoSpaceDE/>
        <w:autoSpaceDN/>
        <w:adjustRightInd/>
        <w:spacing w:before="148" w:after="225" w:line="318" w:lineRule="exact"/>
        <w:ind w:left="72"/>
        <w:textAlignment w:val="baseline"/>
        <w:rPr>
          <w:rFonts w:ascii="Arial" w:hAnsi="Arial" w:cs="Arial"/>
          <w:b/>
          <w:bCs/>
          <w:sz w:val="28"/>
          <w:szCs w:val="28"/>
        </w:rPr>
      </w:pPr>
      <w:r>
        <w:rPr>
          <w:rFonts w:ascii="Arial" w:hAnsi="Arial" w:cs="Arial"/>
          <w:b/>
          <w:bCs/>
          <w:sz w:val="28"/>
          <w:szCs w:val="28"/>
        </w:rPr>
        <w:lastRenderedPageBreak/>
        <w:t>Appendix D: Termination Amounts Reporting</w:t>
      </w:r>
    </w:p>
    <w:p w14:paraId="59753801" w14:textId="418DF643" w:rsidR="00F13DB6" w:rsidRDefault="00EE7BA6">
      <w:pPr>
        <w:kinsoku w:val="0"/>
        <w:overflowPunct w:val="0"/>
        <w:autoSpaceDE/>
        <w:autoSpaceDN/>
        <w:adjustRightInd/>
        <w:spacing w:before="103" w:line="251" w:lineRule="exact"/>
        <w:ind w:left="72"/>
        <w:textAlignment w:val="baseline"/>
        <w:rPr>
          <w:rFonts w:ascii="Arial" w:hAnsi="Arial" w:cs="Arial"/>
          <w:b/>
          <w:bCs/>
          <w:sz w:val="22"/>
          <w:szCs w:val="22"/>
        </w:rPr>
      </w:pPr>
      <w:r>
        <w:rPr>
          <w:noProof/>
        </w:rPr>
        <mc:AlternateContent>
          <mc:Choice Requires="wps">
            <w:drawing>
              <wp:anchor distT="0" distB="0" distL="0" distR="0" simplePos="0" relativeHeight="251658254" behindDoc="0" locked="0" layoutInCell="0" allowOverlap="1" wp14:anchorId="4300FCD2" wp14:editId="7C7C246A">
                <wp:simplePos x="0" y="0"/>
                <wp:positionH relativeFrom="page">
                  <wp:posOffset>877570</wp:posOffset>
                </wp:positionH>
                <wp:positionV relativeFrom="page">
                  <wp:posOffset>1118870</wp:posOffset>
                </wp:positionV>
                <wp:extent cx="5987415" cy="0"/>
                <wp:effectExtent l="0" t="0" r="0" b="0"/>
                <wp:wrapSquare wrapText="bothSides"/>
                <wp:docPr id="8"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741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BCFAAD" id="Line 44" o:spid="_x0000_s1026" style="position:absolute;z-index:25165825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88.1pt" to="540.55pt,8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" o:allowincell="f" strokeweight=".7pt">
                <w10:wrap type="square" anchorx="page" anchory="page"/>
              </v:line>
            </w:pict>
          </mc:Fallback>
        </mc:AlternateContent>
      </w:r>
      <w:r w:rsidR="00367237">
        <w:rPr>
          <w:rFonts w:ascii="Arial" w:hAnsi="Arial" w:cs="Arial"/>
          <w:b/>
          <w:bCs/>
          <w:sz w:val="22"/>
          <w:szCs w:val="22"/>
        </w:rPr>
        <w:t>BI-ANNUAL TERMINATION AMOUNTS REPORT</w:t>
      </w:r>
    </w:p>
    <w:p w14:paraId="00F268B1" w14:textId="77777777" w:rsidR="00F13DB6" w:rsidRDefault="00367237">
      <w:pPr>
        <w:kinsoku w:val="0"/>
        <w:overflowPunct w:val="0"/>
        <w:autoSpaceDE/>
        <w:autoSpaceDN/>
        <w:adjustRightInd/>
        <w:spacing w:before="249" w:line="251" w:lineRule="exact"/>
        <w:ind w:left="72"/>
        <w:textAlignment w:val="baseline"/>
        <w:rPr>
          <w:rFonts w:ascii="Arial" w:hAnsi="Arial" w:cs="Arial"/>
          <w:b/>
          <w:bCs/>
          <w:spacing w:val="26"/>
          <w:sz w:val="22"/>
          <w:szCs w:val="22"/>
        </w:rPr>
      </w:pPr>
      <w:r>
        <w:rPr>
          <w:rFonts w:ascii="Arial" w:hAnsi="Arial" w:cs="Arial"/>
          <w:b/>
          <w:bCs/>
          <w:spacing w:val="26"/>
          <w:sz w:val="22"/>
          <w:szCs w:val="22"/>
        </w:rPr>
        <w:t>TO:</w:t>
      </w:r>
    </w:p>
    <w:p w14:paraId="6EA6F81C" w14:textId="77777777" w:rsidR="00F13DB6" w:rsidRDefault="00367237">
      <w:pPr>
        <w:kinsoku w:val="0"/>
        <w:overflowPunct w:val="0"/>
        <w:autoSpaceDE/>
        <w:autoSpaceDN/>
        <w:adjustRightInd/>
        <w:spacing w:before="262" w:line="251" w:lineRule="exact"/>
        <w:ind w:left="72"/>
        <w:textAlignment w:val="baseline"/>
        <w:rPr>
          <w:rFonts w:ascii="Arial" w:hAnsi="Arial" w:cs="Arial"/>
          <w:b/>
          <w:bCs/>
          <w:spacing w:val="19"/>
          <w:sz w:val="22"/>
          <w:szCs w:val="22"/>
        </w:rPr>
      </w:pPr>
      <w:r>
        <w:rPr>
          <w:rFonts w:ascii="Arial" w:hAnsi="Arial" w:cs="Arial"/>
          <w:b/>
          <w:bCs/>
          <w:spacing w:val="19"/>
          <w:sz w:val="22"/>
          <w:szCs w:val="22"/>
        </w:rPr>
        <w:t>User:</w:t>
      </w:r>
    </w:p>
    <w:p w14:paraId="168931A7" w14:textId="77777777" w:rsidR="00F13DB6" w:rsidRDefault="00367237">
      <w:pPr>
        <w:kinsoku w:val="0"/>
        <w:overflowPunct w:val="0"/>
        <w:autoSpaceDE/>
        <w:autoSpaceDN/>
        <w:adjustRightInd/>
        <w:spacing w:before="248" w:line="251" w:lineRule="exact"/>
        <w:ind w:left="72"/>
        <w:textAlignment w:val="baseline"/>
        <w:rPr>
          <w:rFonts w:ascii="Arial" w:hAnsi="Arial" w:cs="Arial"/>
          <w:b/>
          <w:bCs/>
          <w:spacing w:val="19"/>
          <w:sz w:val="22"/>
          <w:szCs w:val="22"/>
        </w:rPr>
      </w:pPr>
      <w:r>
        <w:rPr>
          <w:rFonts w:ascii="Arial" w:hAnsi="Arial" w:cs="Arial"/>
          <w:b/>
          <w:bCs/>
          <w:spacing w:val="19"/>
          <w:sz w:val="22"/>
          <w:szCs w:val="22"/>
        </w:rPr>
        <w:t>Site:</w:t>
      </w:r>
    </w:p>
    <w:p w14:paraId="28428CD7" w14:textId="7F947EFA" w:rsidR="00F13DB6" w:rsidRDefault="00D70C4B">
      <w:pPr>
        <w:kinsoku w:val="0"/>
        <w:overflowPunct w:val="0"/>
        <w:autoSpaceDE/>
        <w:autoSpaceDN/>
        <w:adjustRightInd/>
        <w:spacing w:before="258" w:line="251" w:lineRule="exact"/>
        <w:ind w:left="72"/>
        <w:textAlignment w:val="baseline"/>
        <w:rPr>
          <w:rFonts w:ascii="Arial" w:hAnsi="Arial" w:cs="Arial"/>
          <w:b/>
          <w:bCs/>
          <w:spacing w:val="-1"/>
          <w:sz w:val="22"/>
          <w:szCs w:val="22"/>
        </w:rPr>
      </w:pPr>
      <w:r>
        <w:rPr>
          <w:rFonts w:ascii="Arial" w:hAnsi="Arial" w:cs="Arial"/>
          <w:b/>
          <w:bCs/>
          <w:spacing w:val="-1"/>
          <w:sz w:val="22"/>
          <w:szCs w:val="22"/>
        </w:rPr>
        <w:t>The Company</w:t>
      </w:r>
      <w:r w:rsidR="00367237">
        <w:rPr>
          <w:rFonts w:ascii="Arial" w:hAnsi="Arial" w:cs="Arial"/>
          <w:b/>
          <w:bCs/>
          <w:spacing w:val="-1"/>
          <w:sz w:val="22"/>
          <w:szCs w:val="22"/>
        </w:rPr>
        <w:t xml:space="preserve"> Scheme No:</w:t>
      </w:r>
    </w:p>
    <w:p w14:paraId="1C21DE49" w14:textId="77777777" w:rsidR="00F13DB6" w:rsidRDefault="00367237">
      <w:pPr>
        <w:kinsoku w:val="0"/>
        <w:overflowPunct w:val="0"/>
        <w:autoSpaceDE/>
        <w:autoSpaceDN/>
        <w:adjustRightInd/>
        <w:spacing w:before="519" w:after="453" w:line="250" w:lineRule="exact"/>
        <w:ind w:left="72" w:right="936"/>
        <w:textAlignment w:val="baseline"/>
        <w:rPr>
          <w:rFonts w:ascii="Arial" w:hAnsi="Arial" w:cs="Arial"/>
          <w:sz w:val="22"/>
          <w:szCs w:val="22"/>
        </w:rPr>
      </w:pPr>
      <w:r>
        <w:rPr>
          <w:rFonts w:ascii="Arial" w:hAnsi="Arial" w:cs="Arial"/>
          <w:sz w:val="22"/>
          <w:szCs w:val="22"/>
        </w:rPr>
        <w:t>Amount due and amount which shall or might fall due for the period commencing on and including [xx/xx/xxxx] and ending on and including [xx/xx/xxxx].</w:t>
      </w:r>
    </w:p>
    <w:p w14:paraId="5A59699D" w14:textId="5541C91A" w:rsidR="00F13DB6" w:rsidRDefault="00EE7BA6">
      <w:pPr>
        <w:kinsoku w:val="0"/>
        <w:overflowPunct w:val="0"/>
        <w:autoSpaceDE/>
        <w:autoSpaceDN/>
        <w:adjustRightInd/>
        <w:spacing w:before="299" w:line="252" w:lineRule="exact"/>
        <w:ind w:left="72"/>
        <w:textAlignment w:val="baseline"/>
        <w:rPr>
          <w:rFonts w:ascii="Arial" w:hAnsi="Arial" w:cs="Arial"/>
          <w:spacing w:val="2"/>
          <w:sz w:val="22"/>
          <w:szCs w:val="22"/>
        </w:rPr>
      </w:pPr>
      <w:r>
        <w:rPr>
          <w:noProof/>
        </w:rPr>
        <mc:AlternateContent>
          <mc:Choice Requires="wps">
            <w:drawing>
              <wp:anchor distT="0" distB="0" distL="0" distR="0" simplePos="0" relativeHeight="251658255" behindDoc="0" locked="0" layoutInCell="0" allowOverlap="1" wp14:anchorId="17EFDA03" wp14:editId="4803CFA5">
                <wp:simplePos x="0" y="0"/>
                <wp:positionH relativeFrom="page">
                  <wp:posOffset>877570</wp:posOffset>
                </wp:positionH>
                <wp:positionV relativeFrom="page">
                  <wp:posOffset>3566160</wp:posOffset>
                </wp:positionV>
                <wp:extent cx="2747010" cy="0"/>
                <wp:effectExtent l="0" t="0" r="0" b="0"/>
                <wp:wrapSquare wrapText="bothSides"/>
                <wp:docPr id="7"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7010"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9D1365" id="Line 45" o:spid="_x0000_s1026" style="position:absolute;z-index:25165825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69.1pt,280.8pt" to="285.4pt,28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" o:allowincell="f" strokeweight=".95pt">
                <w10:wrap type="square" anchorx="page" anchory="page"/>
              </v:line>
            </w:pict>
          </mc:Fallback>
        </mc:AlternateContent>
      </w:r>
      <w:r w:rsidR="00367237">
        <w:rPr>
          <w:rFonts w:ascii="Arial" w:hAnsi="Arial" w:cs="Arial"/>
          <w:spacing w:val="2"/>
          <w:sz w:val="22"/>
          <w:szCs w:val="22"/>
        </w:rPr>
        <w:t>1. Termination Amounts</w:t>
      </w:r>
    </w:p>
    <w:p w14:paraId="333596BC" w14:textId="77777777" w:rsidR="00F13DB6" w:rsidRDefault="00367237">
      <w:pPr>
        <w:kinsoku w:val="0"/>
        <w:overflowPunct w:val="0"/>
        <w:autoSpaceDE/>
        <w:autoSpaceDN/>
        <w:adjustRightInd/>
        <w:spacing w:before="257" w:line="252" w:lineRule="exact"/>
        <w:ind w:left="72"/>
        <w:textAlignment w:val="baseline"/>
        <w:rPr>
          <w:rFonts w:ascii="Arial" w:hAnsi="Arial" w:cs="Arial"/>
          <w:b/>
          <w:bCs/>
          <w:sz w:val="22"/>
          <w:szCs w:val="22"/>
          <w:u w:val="single"/>
        </w:rPr>
      </w:pPr>
      <w:r>
        <w:rPr>
          <w:rFonts w:ascii="Arial" w:hAnsi="Arial" w:cs="Arial"/>
          <w:b/>
          <w:bCs/>
          <w:sz w:val="22"/>
          <w:szCs w:val="22"/>
          <w:u w:val="single"/>
        </w:rPr>
        <w:t xml:space="preserve">Explanatory notes: </w:t>
      </w:r>
    </w:p>
    <w:p w14:paraId="29E476F3" w14:textId="77777777" w:rsidR="00F13DB6" w:rsidRDefault="00367237">
      <w:pPr>
        <w:kinsoku w:val="0"/>
        <w:overflowPunct w:val="0"/>
        <w:autoSpaceDE/>
        <w:autoSpaceDN/>
        <w:adjustRightInd/>
        <w:spacing w:before="252" w:line="252" w:lineRule="exact"/>
        <w:ind w:left="72"/>
        <w:textAlignment w:val="baseline"/>
        <w:rPr>
          <w:rFonts w:ascii="Arial" w:hAnsi="Arial" w:cs="Arial"/>
          <w:sz w:val="22"/>
          <w:szCs w:val="22"/>
        </w:rPr>
      </w:pPr>
      <w:r>
        <w:rPr>
          <w:rFonts w:ascii="Arial" w:hAnsi="Arial" w:cs="Arial"/>
          <w:sz w:val="22"/>
          <w:szCs w:val="22"/>
        </w:rPr>
        <w:t>[To include explanation of major variances, risks, key issues etc]</w:t>
      </w:r>
    </w:p>
    <w:p w14:paraId="3CB41B26" w14:textId="77777777" w:rsidR="00F13DB6" w:rsidRDefault="00F13DB6">
      <w:pPr>
        <w:widowControl/>
        <w:rPr>
          <w:sz w:val="24"/>
          <w:szCs w:val="24"/>
        </w:rPr>
        <w:sectPr w:rsidR="00F13DB6">
          <w:pgSz w:w="11904" w:h="16843"/>
          <w:pgMar w:top="740" w:right="1005" w:bottom="830" w:left="1294" w:header="720" w:footer="720" w:gutter="0"/>
          <w:cols w:space="720"/>
          <w:noEndnote/>
        </w:sectPr>
      </w:pPr>
    </w:p>
    <w:p w14:paraId="77410498" w14:textId="77777777" w:rsidR="00F13DB6" w:rsidRDefault="00367237">
      <w:pPr>
        <w:kinsoku w:val="0"/>
        <w:overflowPunct w:val="0"/>
        <w:autoSpaceDE/>
        <w:autoSpaceDN/>
        <w:adjustRightInd/>
        <w:spacing w:before="148" w:line="317" w:lineRule="exact"/>
        <w:ind w:left="72"/>
        <w:textAlignment w:val="baseline"/>
        <w:rPr>
          <w:rFonts w:ascii="Arial" w:hAnsi="Arial" w:cs="Arial"/>
          <w:b/>
          <w:bCs/>
          <w:sz w:val="28"/>
          <w:szCs w:val="28"/>
        </w:rPr>
      </w:pPr>
      <w:r>
        <w:rPr>
          <w:rFonts w:ascii="Arial" w:hAnsi="Arial" w:cs="Arial"/>
          <w:b/>
          <w:bCs/>
          <w:sz w:val="28"/>
          <w:szCs w:val="28"/>
        </w:rPr>
        <w:lastRenderedPageBreak/>
        <w:t>Appendix E: Abbreviations &amp; Definitions</w:t>
      </w:r>
    </w:p>
    <w:p w14:paraId="145A3355" w14:textId="77777777" w:rsidR="00F13DB6" w:rsidRDefault="00367237">
      <w:pPr>
        <w:kinsoku w:val="0"/>
        <w:overflowPunct w:val="0"/>
        <w:autoSpaceDE/>
        <w:autoSpaceDN/>
        <w:adjustRightInd/>
        <w:spacing w:before="314" w:line="274" w:lineRule="exact"/>
        <w:ind w:left="72"/>
        <w:textAlignment w:val="baseline"/>
        <w:rPr>
          <w:rFonts w:ascii="Arial" w:hAnsi="Arial" w:cs="Arial"/>
          <w:b/>
          <w:bCs/>
          <w:sz w:val="24"/>
          <w:szCs w:val="24"/>
        </w:rPr>
      </w:pPr>
      <w:r>
        <w:rPr>
          <w:rFonts w:ascii="Arial" w:hAnsi="Arial" w:cs="Arial"/>
          <w:b/>
          <w:bCs/>
          <w:sz w:val="24"/>
          <w:szCs w:val="24"/>
        </w:rPr>
        <w:t>Abbreviations</w:t>
      </w:r>
    </w:p>
    <w:p w14:paraId="636FFDF2" w14:textId="77777777" w:rsidR="00F13DB6" w:rsidRDefault="00367237">
      <w:pPr>
        <w:kinsoku w:val="0"/>
        <w:overflowPunct w:val="0"/>
        <w:autoSpaceDE/>
        <w:autoSpaceDN/>
        <w:adjustRightInd/>
        <w:spacing w:before="3" w:line="253" w:lineRule="exact"/>
        <w:ind w:left="72"/>
        <w:textAlignment w:val="baseline"/>
        <w:rPr>
          <w:rFonts w:ascii="Arial" w:hAnsi="Arial" w:cs="Arial"/>
          <w:spacing w:val="4"/>
          <w:sz w:val="22"/>
          <w:szCs w:val="22"/>
        </w:rPr>
      </w:pPr>
      <w:r>
        <w:rPr>
          <w:rFonts w:ascii="Arial" w:hAnsi="Arial" w:cs="Arial"/>
          <w:spacing w:val="4"/>
          <w:sz w:val="22"/>
          <w:szCs w:val="22"/>
        </w:rPr>
        <w:t>OFTO Offshore Transmission Owner</w:t>
      </w:r>
    </w:p>
    <w:p w14:paraId="5A6E2459" w14:textId="77777777" w:rsidR="00F13DB6" w:rsidRDefault="00367237">
      <w:pPr>
        <w:tabs>
          <w:tab w:val="left" w:pos="936"/>
        </w:tabs>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SPT</w:t>
      </w:r>
      <w:r>
        <w:rPr>
          <w:rFonts w:ascii="Arial" w:hAnsi="Arial" w:cs="Arial"/>
          <w:sz w:val="22"/>
          <w:szCs w:val="22"/>
        </w:rPr>
        <w:tab/>
        <w:t>SP Transmission Limited</w:t>
      </w:r>
    </w:p>
    <w:p w14:paraId="4E7558B3" w14:textId="77777777" w:rsidR="00F13DB6" w:rsidRDefault="00367237">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SHETL Scottish Hydro-Electric Transmission Ltd</w:t>
      </w:r>
    </w:p>
    <w:p w14:paraId="06D8BA3A" w14:textId="77777777" w:rsidR="00F13DB6" w:rsidRDefault="00367237">
      <w:pPr>
        <w:tabs>
          <w:tab w:val="left" w:pos="936"/>
        </w:tabs>
        <w:kinsoku w:val="0"/>
        <w:overflowPunct w:val="0"/>
        <w:autoSpaceDE/>
        <w:autoSpaceDN/>
        <w:adjustRightInd/>
        <w:spacing w:line="249" w:lineRule="exact"/>
        <w:ind w:left="72"/>
        <w:textAlignment w:val="baseline"/>
        <w:rPr>
          <w:rFonts w:ascii="Arial" w:hAnsi="Arial" w:cs="Arial"/>
          <w:sz w:val="22"/>
          <w:szCs w:val="22"/>
        </w:rPr>
      </w:pPr>
      <w:r>
        <w:rPr>
          <w:rFonts w:ascii="Arial" w:hAnsi="Arial" w:cs="Arial"/>
          <w:sz w:val="22"/>
          <w:szCs w:val="22"/>
        </w:rPr>
        <w:t>SBN</w:t>
      </w:r>
      <w:r>
        <w:rPr>
          <w:rFonts w:ascii="Arial" w:hAnsi="Arial" w:cs="Arial"/>
          <w:sz w:val="22"/>
          <w:szCs w:val="22"/>
        </w:rPr>
        <w:tab/>
        <w:t>Scheme Briefing Note</w:t>
      </w:r>
    </w:p>
    <w:p w14:paraId="436CE576" w14:textId="77777777" w:rsidR="00F13DB6" w:rsidRDefault="00367237">
      <w:pPr>
        <w:kinsoku w:val="0"/>
        <w:overflowPunct w:val="0"/>
        <w:autoSpaceDE/>
        <w:autoSpaceDN/>
        <w:adjustRightInd/>
        <w:spacing w:before="2" w:line="253" w:lineRule="exact"/>
        <w:ind w:left="72"/>
        <w:textAlignment w:val="baseline"/>
        <w:rPr>
          <w:rFonts w:ascii="Arial" w:hAnsi="Arial" w:cs="Arial"/>
          <w:spacing w:val="4"/>
          <w:sz w:val="22"/>
          <w:szCs w:val="22"/>
        </w:rPr>
      </w:pPr>
      <w:r>
        <w:rPr>
          <w:rFonts w:ascii="Arial" w:hAnsi="Arial" w:cs="Arial"/>
          <w:spacing w:val="4"/>
          <w:sz w:val="22"/>
          <w:szCs w:val="22"/>
        </w:rPr>
        <w:t>TOCA TO Construction Agreement</w:t>
      </w:r>
    </w:p>
    <w:p w14:paraId="43ABC805" w14:textId="77777777" w:rsidR="00F13DB6" w:rsidRDefault="00367237">
      <w:pPr>
        <w:tabs>
          <w:tab w:val="left" w:pos="936"/>
        </w:tabs>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TO</w:t>
      </w:r>
      <w:r>
        <w:rPr>
          <w:rFonts w:ascii="Arial" w:hAnsi="Arial" w:cs="Arial"/>
          <w:sz w:val="22"/>
          <w:szCs w:val="22"/>
        </w:rPr>
        <w:tab/>
        <w:t>Transmission Owner</w:t>
      </w:r>
    </w:p>
    <w:p w14:paraId="30252DBA" w14:textId="77777777" w:rsidR="00F13DB6" w:rsidRDefault="00367237">
      <w:pPr>
        <w:kinsoku w:val="0"/>
        <w:overflowPunct w:val="0"/>
        <w:autoSpaceDE/>
        <w:autoSpaceDN/>
        <w:adjustRightInd/>
        <w:spacing w:before="246" w:line="251" w:lineRule="exact"/>
        <w:ind w:left="72"/>
        <w:textAlignment w:val="baseline"/>
        <w:rPr>
          <w:rFonts w:ascii="Arial" w:hAnsi="Arial" w:cs="Arial"/>
          <w:b/>
          <w:bCs/>
          <w:spacing w:val="-2"/>
          <w:sz w:val="22"/>
          <w:szCs w:val="22"/>
        </w:rPr>
      </w:pPr>
      <w:r>
        <w:rPr>
          <w:rFonts w:ascii="Arial" w:hAnsi="Arial" w:cs="Arial"/>
          <w:b/>
          <w:bCs/>
          <w:spacing w:val="-2"/>
          <w:sz w:val="22"/>
          <w:szCs w:val="22"/>
        </w:rPr>
        <w:t>STC definitions used:</w:t>
      </w:r>
    </w:p>
    <w:p w14:paraId="1D57FE1B" w14:textId="77777777" w:rsidR="00F13DB6" w:rsidRDefault="00367237">
      <w:pPr>
        <w:kinsoku w:val="0"/>
        <w:overflowPunct w:val="0"/>
        <w:autoSpaceDE/>
        <w:autoSpaceDN/>
        <w:adjustRightInd/>
        <w:spacing w:before="9" w:line="253" w:lineRule="exact"/>
        <w:ind w:left="72"/>
        <w:textAlignment w:val="baseline"/>
        <w:rPr>
          <w:rFonts w:ascii="Arial" w:hAnsi="Arial" w:cs="Arial"/>
          <w:sz w:val="22"/>
          <w:szCs w:val="22"/>
        </w:rPr>
      </w:pPr>
      <w:r>
        <w:rPr>
          <w:rFonts w:ascii="Arial" w:hAnsi="Arial" w:cs="Arial"/>
          <w:sz w:val="22"/>
          <w:szCs w:val="22"/>
        </w:rPr>
        <w:t>Calendar Quarter</w:t>
      </w:r>
    </w:p>
    <w:p w14:paraId="53BC1ADD"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Commissioning Programme Commencement Date</w:t>
      </w:r>
    </w:p>
    <w:p w14:paraId="725F6DF1" w14:textId="77777777" w:rsidR="00F13DB6" w:rsidRDefault="00367237">
      <w:pPr>
        <w:kinsoku w:val="0"/>
        <w:overflowPunct w:val="0"/>
        <w:autoSpaceDE/>
        <w:autoSpaceDN/>
        <w:adjustRightInd/>
        <w:spacing w:line="250" w:lineRule="exact"/>
        <w:ind w:left="72"/>
        <w:textAlignment w:val="baseline"/>
        <w:rPr>
          <w:rFonts w:ascii="Arial" w:hAnsi="Arial" w:cs="Arial"/>
          <w:sz w:val="22"/>
          <w:szCs w:val="22"/>
        </w:rPr>
      </w:pPr>
      <w:r>
        <w:rPr>
          <w:rFonts w:ascii="Arial" w:hAnsi="Arial" w:cs="Arial"/>
          <w:sz w:val="22"/>
          <w:szCs w:val="22"/>
        </w:rPr>
        <w:t>Completion Date</w:t>
      </w:r>
    </w:p>
    <w:p w14:paraId="5209B8B3" w14:textId="77777777" w:rsidR="00F13DB6" w:rsidRDefault="00367237">
      <w:pPr>
        <w:kinsoku w:val="0"/>
        <w:overflowPunct w:val="0"/>
        <w:autoSpaceDE/>
        <w:autoSpaceDN/>
        <w:adjustRightInd/>
        <w:spacing w:before="1" w:line="253" w:lineRule="exact"/>
        <w:ind w:left="72"/>
        <w:textAlignment w:val="baseline"/>
        <w:rPr>
          <w:rFonts w:ascii="Arial" w:hAnsi="Arial" w:cs="Arial"/>
          <w:spacing w:val="-2"/>
          <w:sz w:val="22"/>
          <w:szCs w:val="22"/>
        </w:rPr>
      </w:pPr>
      <w:r>
        <w:rPr>
          <w:rFonts w:ascii="Arial" w:hAnsi="Arial" w:cs="Arial"/>
          <w:spacing w:val="-2"/>
          <w:sz w:val="22"/>
          <w:szCs w:val="22"/>
        </w:rPr>
        <w:t>Connection</w:t>
      </w:r>
    </w:p>
    <w:p w14:paraId="59FF987F"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Connection Site</w:t>
      </w:r>
    </w:p>
    <w:p w14:paraId="3D8A2870" w14:textId="77777777" w:rsidR="00F13DB6" w:rsidRDefault="00367237">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Connection Site Specification</w:t>
      </w:r>
    </w:p>
    <w:p w14:paraId="783E2487" w14:textId="77777777" w:rsidR="00F13DB6" w:rsidRDefault="00367237">
      <w:pPr>
        <w:kinsoku w:val="0"/>
        <w:overflowPunct w:val="0"/>
        <w:autoSpaceDE/>
        <w:autoSpaceDN/>
        <w:adjustRightInd/>
        <w:spacing w:line="249" w:lineRule="exact"/>
        <w:ind w:left="72"/>
        <w:textAlignment w:val="baseline"/>
        <w:rPr>
          <w:rFonts w:ascii="Arial" w:hAnsi="Arial" w:cs="Arial"/>
          <w:spacing w:val="-1"/>
          <w:sz w:val="22"/>
          <w:szCs w:val="22"/>
        </w:rPr>
      </w:pPr>
      <w:r>
        <w:rPr>
          <w:rFonts w:ascii="Arial" w:hAnsi="Arial" w:cs="Arial"/>
          <w:spacing w:val="-1"/>
          <w:sz w:val="22"/>
          <w:szCs w:val="22"/>
        </w:rPr>
        <w:t>Consents</w:t>
      </w:r>
    </w:p>
    <w:p w14:paraId="030C5911" w14:textId="77777777" w:rsidR="00F13DB6" w:rsidRDefault="00367237">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Construction Project</w:t>
      </w:r>
    </w:p>
    <w:p w14:paraId="0BC184C5"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National Electricity Transmission System</w:t>
      </w:r>
    </w:p>
    <w:p w14:paraId="1A0F37C3" w14:textId="77777777" w:rsidR="00F13DB6" w:rsidRDefault="00367237">
      <w:pPr>
        <w:kinsoku w:val="0"/>
        <w:overflowPunct w:val="0"/>
        <w:autoSpaceDE/>
        <w:autoSpaceDN/>
        <w:adjustRightInd/>
        <w:spacing w:line="250" w:lineRule="exact"/>
        <w:ind w:left="72"/>
        <w:textAlignment w:val="baseline"/>
        <w:rPr>
          <w:rFonts w:ascii="Arial" w:hAnsi="Arial" w:cs="Arial"/>
          <w:sz w:val="22"/>
          <w:szCs w:val="22"/>
        </w:rPr>
      </w:pPr>
      <w:r>
        <w:rPr>
          <w:rFonts w:ascii="Arial" w:hAnsi="Arial" w:cs="Arial"/>
          <w:sz w:val="22"/>
          <w:szCs w:val="22"/>
        </w:rPr>
        <w:t>Interface Agreement</w:t>
      </w:r>
    </w:p>
    <w:p w14:paraId="54DAF52B"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Joint Project Parties</w:t>
      </w:r>
    </w:p>
    <w:p w14:paraId="6EFC4C32" w14:textId="77777777" w:rsidR="00F13DB6" w:rsidRDefault="00367237">
      <w:pPr>
        <w:kinsoku w:val="0"/>
        <w:overflowPunct w:val="0"/>
        <w:autoSpaceDE/>
        <w:autoSpaceDN/>
        <w:adjustRightInd/>
        <w:spacing w:before="2" w:line="253" w:lineRule="exact"/>
        <w:ind w:left="72"/>
        <w:textAlignment w:val="baseline"/>
        <w:rPr>
          <w:rFonts w:ascii="Arial" w:hAnsi="Arial" w:cs="Arial"/>
          <w:spacing w:val="-2"/>
          <w:sz w:val="22"/>
          <w:szCs w:val="22"/>
        </w:rPr>
      </w:pPr>
      <w:r>
        <w:rPr>
          <w:rFonts w:ascii="Arial" w:hAnsi="Arial" w:cs="Arial"/>
          <w:spacing w:val="-2"/>
          <w:sz w:val="22"/>
          <w:szCs w:val="22"/>
        </w:rPr>
        <w:t>NGET</w:t>
      </w:r>
    </w:p>
    <w:p w14:paraId="60040CF4" w14:textId="7ED8323B" w:rsidR="00F13DB6" w:rsidRDefault="00D70C4B">
      <w:pPr>
        <w:kinsoku w:val="0"/>
        <w:overflowPunct w:val="0"/>
        <w:autoSpaceDE/>
        <w:autoSpaceDN/>
        <w:adjustRightInd/>
        <w:spacing w:line="249" w:lineRule="exact"/>
        <w:ind w:left="72"/>
        <w:textAlignment w:val="baseline"/>
        <w:rPr>
          <w:rFonts w:ascii="Arial" w:hAnsi="Arial" w:cs="Arial"/>
          <w:spacing w:val="-5"/>
          <w:sz w:val="22"/>
          <w:szCs w:val="22"/>
        </w:rPr>
      </w:pPr>
      <w:r>
        <w:rPr>
          <w:rFonts w:ascii="Arial" w:hAnsi="Arial" w:cs="Arial"/>
          <w:spacing w:val="-5"/>
          <w:sz w:val="22"/>
          <w:szCs w:val="22"/>
        </w:rPr>
        <w:t>The Company</w:t>
      </w:r>
    </w:p>
    <w:p w14:paraId="1671D0F9" w14:textId="77777777" w:rsidR="00F13DB6" w:rsidRDefault="00367237">
      <w:pPr>
        <w:kinsoku w:val="0"/>
        <w:overflowPunct w:val="0"/>
        <w:autoSpaceDE/>
        <w:autoSpaceDN/>
        <w:adjustRightInd/>
        <w:spacing w:before="2" w:line="253" w:lineRule="exact"/>
        <w:ind w:left="72"/>
        <w:textAlignment w:val="baseline"/>
        <w:rPr>
          <w:rFonts w:ascii="Arial" w:hAnsi="Arial" w:cs="Arial"/>
          <w:spacing w:val="-2"/>
          <w:sz w:val="22"/>
          <w:szCs w:val="22"/>
        </w:rPr>
      </w:pPr>
      <w:r>
        <w:rPr>
          <w:rFonts w:ascii="Arial" w:hAnsi="Arial" w:cs="Arial"/>
          <w:spacing w:val="-2"/>
          <w:sz w:val="22"/>
          <w:szCs w:val="22"/>
        </w:rPr>
        <w:t>One Off Works</w:t>
      </w:r>
    </w:p>
    <w:p w14:paraId="276A9C40" w14:textId="77777777" w:rsidR="00F13DB6" w:rsidRDefault="00367237">
      <w:pPr>
        <w:kinsoku w:val="0"/>
        <w:overflowPunct w:val="0"/>
        <w:autoSpaceDE/>
        <w:autoSpaceDN/>
        <w:adjustRightInd/>
        <w:spacing w:before="1" w:line="253" w:lineRule="exact"/>
        <w:ind w:left="72"/>
        <w:textAlignment w:val="baseline"/>
        <w:rPr>
          <w:rFonts w:ascii="Arial" w:hAnsi="Arial" w:cs="Arial"/>
          <w:spacing w:val="-2"/>
          <w:sz w:val="22"/>
          <w:szCs w:val="22"/>
        </w:rPr>
      </w:pPr>
      <w:r>
        <w:rPr>
          <w:rFonts w:ascii="Arial" w:hAnsi="Arial" w:cs="Arial"/>
          <w:spacing w:val="-2"/>
          <w:sz w:val="22"/>
          <w:szCs w:val="22"/>
        </w:rPr>
        <w:t>Outage</w:t>
      </w:r>
    </w:p>
    <w:p w14:paraId="3FF91B24"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Planning Assumptions</w:t>
      </w:r>
    </w:p>
    <w:p w14:paraId="52931064" w14:textId="77777777" w:rsidR="00F13DB6" w:rsidRDefault="00367237">
      <w:pPr>
        <w:kinsoku w:val="0"/>
        <w:overflowPunct w:val="0"/>
        <w:autoSpaceDE/>
        <w:autoSpaceDN/>
        <w:adjustRightInd/>
        <w:spacing w:line="250" w:lineRule="exact"/>
        <w:ind w:left="72"/>
        <w:textAlignment w:val="baseline"/>
        <w:rPr>
          <w:rFonts w:ascii="Arial" w:hAnsi="Arial" w:cs="Arial"/>
          <w:spacing w:val="-2"/>
          <w:sz w:val="22"/>
          <w:szCs w:val="22"/>
        </w:rPr>
      </w:pPr>
      <w:r>
        <w:rPr>
          <w:rFonts w:ascii="Arial" w:hAnsi="Arial" w:cs="Arial"/>
          <w:spacing w:val="-2"/>
          <w:sz w:val="22"/>
          <w:szCs w:val="22"/>
        </w:rPr>
        <w:t>Plant</w:t>
      </w:r>
    </w:p>
    <w:p w14:paraId="6EE89DC6"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Services Capability Specification</w:t>
      </w:r>
    </w:p>
    <w:p w14:paraId="6CF99FC6" w14:textId="77777777" w:rsidR="00F13DB6" w:rsidRDefault="00367237">
      <w:pPr>
        <w:kinsoku w:val="0"/>
        <w:overflowPunct w:val="0"/>
        <w:autoSpaceDE/>
        <w:autoSpaceDN/>
        <w:adjustRightInd/>
        <w:spacing w:before="2" w:line="253" w:lineRule="exact"/>
        <w:ind w:left="72"/>
        <w:textAlignment w:val="baseline"/>
        <w:rPr>
          <w:rFonts w:ascii="Arial" w:hAnsi="Arial" w:cs="Arial"/>
          <w:spacing w:val="-4"/>
          <w:sz w:val="22"/>
          <w:szCs w:val="22"/>
        </w:rPr>
      </w:pPr>
      <w:r>
        <w:rPr>
          <w:rFonts w:ascii="Arial" w:hAnsi="Arial" w:cs="Arial"/>
          <w:spacing w:val="-4"/>
          <w:sz w:val="22"/>
          <w:szCs w:val="22"/>
        </w:rPr>
        <w:t>System</w:t>
      </w:r>
    </w:p>
    <w:p w14:paraId="3F737008"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Transmission Connection Assets</w:t>
      </w:r>
    </w:p>
    <w:p w14:paraId="4A9DBB8C" w14:textId="77777777" w:rsidR="00F13DB6" w:rsidRDefault="00367237">
      <w:pPr>
        <w:kinsoku w:val="0"/>
        <w:overflowPunct w:val="0"/>
        <w:autoSpaceDE/>
        <w:autoSpaceDN/>
        <w:adjustRightInd/>
        <w:spacing w:line="250" w:lineRule="exact"/>
        <w:ind w:left="72"/>
        <w:textAlignment w:val="baseline"/>
        <w:rPr>
          <w:rFonts w:ascii="Arial" w:hAnsi="Arial" w:cs="Arial"/>
          <w:sz w:val="22"/>
          <w:szCs w:val="22"/>
        </w:rPr>
      </w:pPr>
      <w:r>
        <w:rPr>
          <w:rFonts w:ascii="Arial" w:hAnsi="Arial" w:cs="Arial"/>
          <w:sz w:val="22"/>
          <w:szCs w:val="22"/>
        </w:rPr>
        <w:t>Transmission Construction Works</w:t>
      </w:r>
    </w:p>
    <w:p w14:paraId="2030BF21"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Transmission Owner</w:t>
      </w:r>
    </w:p>
    <w:p w14:paraId="09212397" w14:textId="77777777" w:rsidR="00F13DB6" w:rsidRDefault="00367237">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TO Construction Agreement</w:t>
      </w:r>
    </w:p>
    <w:p w14:paraId="575F2016" w14:textId="77777777" w:rsidR="00F13DB6" w:rsidRDefault="00367237">
      <w:pPr>
        <w:kinsoku w:val="0"/>
        <w:overflowPunct w:val="0"/>
        <w:autoSpaceDE/>
        <w:autoSpaceDN/>
        <w:adjustRightInd/>
        <w:spacing w:line="249" w:lineRule="exact"/>
        <w:ind w:left="72"/>
        <w:textAlignment w:val="baseline"/>
        <w:rPr>
          <w:rFonts w:ascii="Arial" w:hAnsi="Arial" w:cs="Arial"/>
          <w:sz w:val="22"/>
          <w:szCs w:val="22"/>
        </w:rPr>
      </w:pPr>
      <w:r>
        <w:rPr>
          <w:rFonts w:ascii="Arial" w:hAnsi="Arial" w:cs="Arial"/>
          <w:sz w:val="22"/>
          <w:szCs w:val="22"/>
        </w:rPr>
        <w:t>TO Construction Programme</w:t>
      </w:r>
    </w:p>
    <w:p w14:paraId="775EC9B9" w14:textId="77777777" w:rsidR="00F13DB6" w:rsidRDefault="00367237">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Transmission System</w:t>
      </w:r>
    </w:p>
    <w:p w14:paraId="0A6DC754" w14:textId="77777777" w:rsidR="00F13DB6" w:rsidRDefault="00367237">
      <w:pPr>
        <w:kinsoku w:val="0"/>
        <w:overflowPunct w:val="0"/>
        <w:autoSpaceDE/>
        <w:autoSpaceDN/>
        <w:adjustRightInd/>
        <w:spacing w:before="1" w:line="253" w:lineRule="exact"/>
        <w:ind w:left="72"/>
        <w:textAlignment w:val="baseline"/>
        <w:rPr>
          <w:rFonts w:ascii="Arial" w:hAnsi="Arial" w:cs="Arial"/>
          <w:spacing w:val="-2"/>
          <w:sz w:val="22"/>
          <w:szCs w:val="22"/>
        </w:rPr>
      </w:pPr>
      <w:r>
        <w:rPr>
          <w:rFonts w:ascii="Arial" w:hAnsi="Arial" w:cs="Arial"/>
          <w:spacing w:val="-2"/>
          <w:sz w:val="22"/>
          <w:szCs w:val="22"/>
        </w:rPr>
        <w:t>User</w:t>
      </w:r>
    </w:p>
    <w:p w14:paraId="3084A494" w14:textId="77777777" w:rsidR="00F13DB6" w:rsidRDefault="00367237">
      <w:pPr>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User Equipment</w:t>
      </w:r>
    </w:p>
    <w:p w14:paraId="6BAA8B0B" w14:textId="77777777" w:rsidR="00F13DB6" w:rsidRDefault="00367237">
      <w:pPr>
        <w:kinsoku w:val="0"/>
        <w:overflowPunct w:val="0"/>
        <w:autoSpaceDE/>
        <w:autoSpaceDN/>
        <w:adjustRightInd/>
        <w:spacing w:before="248" w:line="253" w:lineRule="exact"/>
        <w:ind w:left="72" w:right="6264"/>
        <w:textAlignment w:val="baseline"/>
        <w:rPr>
          <w:rFonts w:ascii="Arial" w:hAnsi="Arial" w:cs="Arial"/>
          <w:spacing w:val="-2"/>
          <w:sz w:val="22"/>
          <w:szCs w:val="22"/>
        </w:rPr>
      </w:pPr>
      <w:r>
        <w:rPr>
          <w:rFonts w:ascii="Arial" w:hAnsi="Arial" w:cs="Arial"/>
          <w:b/>
          <w:bCs/>
          <w:spacing w:val="-2"/>
          <w:sz w:val="22"/>
          <w:szCs w:val="22"/>
        </w:rPr>
        <w:t xml:space="preserve">CUCS definitions used: </w:t>
      </w:r>
      <w:r>
        <w:rPr>
          <w:rFonts w:ascii="Arial" w:hAnsi="Arial" w:cs="Arial"/>
          <w:spacing w:val="-2"/>
          <w:sz w:val="22"/>
          <w:szCs w:val="22"/>
        </w:rPr>
        <w:t>Bilateral Agreement</w:t>
      </w:r>
    </w:p>
    <w:p w14:paraId="08A51791" w14:textId="77777777" w:rsidR="00F13DB6" w:rsidRDefault="00367237">
      <w:pPr>
        <w:kinsoku w:val="0"/>
        <w:overflowPunct w:val="0"/>
        <w:autoSpaceDE/>
        <w:autoSpaceDN/>
        <w:adjustRightInd/>
        <w:spacing w:before="3" w:line="253" w:lineRule="exact"/>
        <w:ind w:left="72" w:right="6264"/>
        <w:textAlignment w:val="baseline"/>
        <w:rPr>
          <w:rFonts w:ascii="Arial" w:hAnsi="Arial" w:cs="Arial"/>
          <w:sz w:val="22"/>
          <w:szCs w:val="22"/>
        </w:rPr>
      </w:pPr>
      <w:r>
        <w:rPr>
          <w:rFonts w:ascii="Arial" w:hAnsi="Arial" w:cs="Arial"/>
          <w:sz w:val="22"/>
          <w:szCs w:val="22"/>
        </w:rPr>
        <w:t>Construction Agreement Demand</w:t>
      </w:r>
    </w:p>
    <w:p w14:paraId="4085BED0" w14:textId="77777777" w:rsidR="00F13DB6" w:rsidRDefault="00367237">
      <w:pPr>
        <w:kinsoku w:val="0"/>
        <w:overflowPunct w:val="0"/>
        <w:autoSpaceDE/>
        <w:autoSpaceDN/>
        <w:adjustRightInd/>
        <w:spacing w:before="1" w:line="253" w:lineRule="exact"/>
        <w:ind w:left="72"/>
        <w:textAlignment w:val="baseline"/>
        <w:rPr>
          <w:rFonts w:ascii="Arial" w:hAnsi="Arial" w:cs="Arial"/>
          <w:spacing w:val="-1"/>
          <w:sz w:val="22"/>
          <w:szCs w:val="22"/>
        </w:rPr>
      </w:pPr>
      <w:r>
        <w:rPr>
          <w:rFonts w:ascii="Arial" w:hAnsi="Arial" w:cs="Arial"/>
          <w:spacing w:val="-1"/>
          <w:sz w:val="22"/>
          <w:szCs w:val="22"/>
        </w:rPr>
        <w:t>Disconnect</w:t>
      </w:r>
    </w:p>
    <w:p w14:paraId="65F600AF" w14:textId="77777777" w:rsidR="00F13DB6" w:rsidRDefault="00367237">
      <w:pPr>
        <w:kinsoku w:val="0"/>
        <w:overflowPunct w:val="0"/>
        <w:autoSpaceDE/>
        <w:autoSpaceDN/>
        <w:adjustRightInd/>
        <w:spacing w:before="2" w:line="253" w:lineRule="exact"/>
        <w:ind w:left="72"/>
        <w:textAlignment w:val="baseline"/>
        <w:rPr>
          <w:rFonts w:ascii="Arial" w:hAnsi="Arial" w:cs="Arial"/>
          <w:spacing w:val="-2"/>
          <w:sz w:val="22"/>
          <w:szCs w:val="22"/>
        </w:rPr>
      </w:pPr>
      <w:r>
        <w:rPr>
          <w:rFonts w:ascii="Arial" w:hAnsi="Arial" w:cs="Arial"/>
          <w:spacing w:val="-2"/>
          <w:sz w:val="22"/>
          <w:szCs w:val="22"/>
        </w:rPr>
        <w:t>Disconnection</w:t>
      </w:r>
    </w:p>
    <w:p w14:paraId="29853296" w14:textId="77777777" w:rsidR="00F13DB6" w:rsidRDefault="00367237">
      <w:pPr>
        <w:kinsoku w:val="0"/>
        <w:overflowPunct w:val="0"/>
        <w:autoSpaceDE/>
        <w:autoSpaceDN/>
        <w:adjustRightInd/>
        <w:spacing w:line="249" w:lineRule="exact"/>
        <w:ind w:left="72"/>
        <w:textAlignment w:val="baseline"/>
        <w:rPr>
          <w:rFonts w:ascii="Arial" w:hAnsi="Arial" w:cs="Arial"/>
          <w:spacing w:val="-2"/>
          <w:sz w:val="22"/>
          <w:szCs w:val="22"/>
        </w:rPr>
      </w:pPr>
      <w:r>
        <w:rPr>
          <w:rFonts w:ascii="Arial" w:hAnsi="Arial" w:cs="Arial"/>
          <w:spacing w:val="-2"/>
          <w:sz w:val="22"/>
          <w:szCs w:val="22"/>
        </w:rPr>
        <w:t>One-off Works</w:t>
      </w:r>
    </w:p>
    <w:p w14:paraId="75F26561" w14:textId="77777777" w:rsidR="00F13DB6" w:rsidRDefault="00367237">
      <w:pPr>
        <w:kinsoku w:val="0"/>
        <w:overflowPunct w:val="0"/>
        <w:autoSpaceDE/>
        <w:autoSpaceDN/>
        <w:adjustRightInd/>
        <w:spacing w:before="2" w:line="253" w:lineRule="exact"/>
        <w:ind w:left="72"/>
        <w:textAlignment w:val="baseline"/>
        <w:rPr>
          <w:rFonts w:ascii="Arial" w:hAnsi="Arial" w:cs="Arial"/>
          <w:sz w:val="22"/>
          <w:szCs w:val="22"/>
        </w:rPr>
      </w:pPr>
      <w:r>
        <w:rPr>
          <w:rFonts w:ascii="Arial" w:hAnsi="Arial" w:cs="Arial"/>
          <w:sz w:val="22"/>
          <w:szCs w:val="22"/>
        </w:rPr>
        <w:t>Termination Amount</w:t>
      </w:r>
    </w:p>
    <w:p w14:paraId="6F281F9D" w14:textId="77777777" w:rsidR="00F13DB6" w:rsidRDefault="00367237">
      <w:pPr>
        <w:kinsoku w:val="0"/>
        <w:overflowPunct w:val="0"/>
        <w:autoSpaceDE/>
        <w:autoSpaceDN/>
        <w:adjustRightInd/>
        <w:spacing w:before="246" w:line="251" w:lineRule="exact"/>
        <w:ind w:left="72"/>
        <w:textAlignment w:val="baseline"/>
        <w:rPr>
          <w:rFonts w:ascii="Arial" w:hAnsi="Arial" w:cs="Arial"/>
          <w:b/>
          <w:bCs/>
          <w:spacing w:val="-1"/>
          <w:sz w:val="22"/>
          <w:szCs w:val="22"/>
        </w:rPr>
      </w:pPr>
      <w:r>
        <w:rPr>
          <w:rFonts w:ascii="Arial" w:hAnsi="Arial" w:cs="Arial"/>
          <w:b/>
          <w:bCs/>
          <w:spacing w:val="-1"/>
          <w:sz w:val="22"/>
          <w:szCs w:val="22"/>
        </w:rPr>
        <w:t>Definition used from other STCPs:</w:t>
      </w:r>
    </w:p>
    <w:p w14:paraId="7151C118" w14:textId="77777777" w:rsidR="00F13DB6" w:rsidRDefault="00367237">
      <w:pPr>
        <w:tabs>
          <w:tab w:val="left" w:pos="2952"/>
        </w:tabs>
        <w:kinsoku w:val="0"/>
        <w:overflowPunct w:val="0"/>
        <w:autoSpaceDE/>
        <w:autoSpaceDN/>
        <w:adjustRightInd/>
        <w:spacing w:before="8" w:line="253" w:lineRule="exact"/>
        <w:ind w:left="72"/>
        <w:textAlignment w:val="baseline"/>
        <w:rPr>
          <w:rFonts w:ascii="Arial" w:hAnsi="Arial" w:cs="Arial"/>
          <w:sz w:val="22"/>
          <w:szCs w:val="22"/>
        </w:rPr>
      </w:pPr>
      <w:r>
        <w:rPr>
          <w:rFonts w:ascii="Arial" w:hAnsi="Arial" w:cs="Arial"/>
          <w:sz w:val="22"/>
          <w:szCs w:val="22"/>
        </w:rPr>
        <w:t>Project Listing Document</w:t>
      </w:r>
      <w:r>
        <w:rPr>
          <w:rFonts w:ascii="Arial" w:hAnsi="Arial" w:cs="Arial"/>
          <w:sz w:val="22"/>
          <w:szCs w:val="22"/>
        </w:rPr>
        <w:tab/>
        <w:t>As defined in STCP16-1: Investment Planning</w:t>
      </w:r>
    </w:p>
    <w:p w14:paraId="6869A7AF" w14:textId="77777777" w:rsidR="00F13DB6" w:rsidRDefault="00367237">
      <w:pPr>
        <w:tabs>
          <w:tab w:val="left" w:pos="2952"/>
        </w:tabs>
        <w:kinsoku w:val="0"/>
        <w:overflowPunct w:val="0"/>
        <w:autoSpaceDE/>
        <w:autoSpaceDN/>
        <w:adjustRightInd/>
        <w:spacing w:before="1" w:line="253" w:lineRule="exact"/>
        <w:ind w:left="72"/>
        <w:textAlignment w:val="baseline"/>
        <w:rPr>
          <w:rFonts w:ascii="Arial" w:hAnsi="Arial" w:cs="Arial"/>
          <w:sz w:val="22"/>
          <w:szCs w:val="22"/>
        </w:rPr>
      </w:pPr>
      <w:r>
        <w:rPr>
          <w:rFonts w:ascii="Arial" w:hAnsi="Arial" w:cs="Arial"/>
          <w:sz w:val="22"/>
          <w:szCs w:val="22"/>
        </w:rPr>
        <w:t>Affected Parties</w:t>
      </w:r>
      <w:r>
        <w:rPr>
          <w:rFonts w:ascii="Arial" w:hAnsi="Arial" w:cs="Arial"/>
          <w:sz w:val="22"/>
          <w:szCs w:val="22"/>
        </w:rPr>
        <w:tab/>
        <w:t>As defined in STCP18-1: Connection and Modification</w:t>
      </w:r>
    </w:p>
    <w:p w14:paraId="3852C90E" w14:textId="77777777" w:rsidR="00F13DB6" w:rsidRDefault="00367237">
      <w:pPr>
        <w:kinsoku w:val="0"/>
        <w:overflowPunct w:val="0"/>
        <w:autoSpaceDE/>
        <w:autoSpaceDN/>
        <w:adjustRightInd/>
        <w:spacing w:line="250" w:lineRule="exact"/>
        <w:ind w:left="2952"/>
        <w:textAlignment w:val="baseline"/>
        <w:rPr>
          <w:rFonts w:ascii="Arial" w:hAnsi="Arial" w:cs="Arial"/>
          <w:sz w:val="22"/>
          <w:szCs w:val="22"/>
        </w:rPr>
      </w:pPr>
      <w:r>
        <w:rPr>
          <w:rFonts w:ascii="Arial" w:hAnsi="Arial" w:cs="Arial"/>
          <w:sz w:val="22"/>
          <w:szCs w:val="22"/>
        </w:rPr>
        <w:t>Applications</w:t>
      </w:r>
    </w:p>
    <w:p w14:paraId="5AF7E7D0" w14:textId="77777777" w:rsidR="00F13DB6" w:rsidRDefault="00367237">
      <w:pPr>
        <w:tabs>
          <w:tab w:val="left" w:pos="2952"/>
        </w:tabs>
        <w:kinsoku w:val="0"/>
        <w:overflowPunct w:val="0"/>
        <w:autoSpaceDE/>
        <w:autoSpaceDN/>
        <w:adjustRightInd/>
        <w:spacing w:before="3" w:line="253" w:lineRule="exact"/>
        <w:ind w:left="2952" w:right="576" w:hanging="2880"/>
        <w:textAlignment w:val="baseline"/>
        <w:rPr>
          <w:rFonts w:ascii="Arial" w:hAnsi="Arial" w:cs="Arial"/>
          <w:spacing w:val="-2"/>
          <w:sz w:val="22"/>
          <w:szCs w:val="22"/>
        </w:rPr>
      </w:pPr>
      <w:r>
        <w:rPr>
          <w:rFonts w:ascii="Arial" w:hAnsi="Arial" w:cs="Arial"/>
          <w:spacing w:val="-2"/>
          <w:sz w:val="22"/>
          <w:szCs w:val="22"/>
        </w:rPr>
        <w:t>Affected TO</w:t>
      </w:r>
      <w:r>
        <w:rPr>
          <w:rFonts w:ascii="Arial" w:hAnsi="Arial" w:cs="Arial"/>
          <w:spacing w:val="-2"/>
          <w:sz w:val="22"/>
          <w:szCs w:val="22"/>
        </w:rPr>
        <w:tab/>
        <w:t>As defined in STCP18-1: Connection and Modification</w:t>
      </w:r>
      <w:r>
        <w:rPr>
          <w:rFonts w:ascii="Arial" w:hAnsi="Arial" w:cs="Arial"/>
          <w:spacing w:val="-2"/>
          <w:sz w:val="22"/>
          <w:szCs w:val="22"/>
        </w:rPr>
        <w:br/>
        <w:t>Applications</w:t>
      </w:r>
    </w:p>
    <w:p w14:paraId="73850C92" w14:textId="77777777" w:rsidR="00F13DB6" w:rsidRDefault="00367237">
      <w:pPr>
        <w:tabs>
          <w:tab w:val="left" w:pos="2952"/>
        </w:tabs>
        <w:kinsoku w:val="0"/>
        <w:overflowPunct w:val="0"/>
        <w:autoSpaceDE/>
        <w:autoSpaceDN/>
        <w:adjustRightInd/>
        <w:spacing w:before="1" w:line="253" w:lineRule="exact"/>
        <w:ind w:left="72"/>
        <w:textAlignment w:val="baseline"/>
        <w:rPr>
          <w:rFonts w:ascii="Arial" w:hAnsi="Arial" w:cs="Arial"/>
          <w:spacing w:val="-2"/>
          <w:sz w:val="22"/>
          <w:szCs w:val="22"/>
        </w:rPr>
      </w:pPr>
      <w:r>
        <w:rPr>
          <w:rFonts w:ascii="Arial" w:hAnsi="Arial" w:cs="Arial"/>
          <w:spacing w:val="-2"/>
          <w:sz w:val="22"/>
          <w:szCs w:val="22"/>
        </w:rPr>
        <w:t>Charging Methodology</w:t>
      </w:r>
      <w:r>
        <w:rPr>
          <w:rFonts w:ascii="Arial" w:hAnsi="Arial" w:cs="Arial"/>
          <w:spacing w:val="-2"/>
          <w:sz w:val="22"/>
          <w:szCs w:val="22"/>
        </w:rPr>
        <w:tab/>
        <w:t>As defined in STCP14-1: Data Exchange for Annual Charge</w:t>
      </w:r>
    </w:p>
    <w:p w14:paraId="52404076" w14:textId="77777777" w:rsidR="00F13DB6" w:rsidRDefault="00F13DB6">
      <w:pPr>
        <w:widowControl/>
        <w:rPr>
          <w:sz w:val="24"/>
          <w:szCs w:val="24"/>
        </w:rPr>
        <w:sectPr w:rsidR="00F13DB6">
          <w:pgSz w:w="11904" w:h="16843"/>
          <w:pgMar w:top="740" w:right="1812" w:bottom="830" w:left="1332" w:header="720" w:footer="720" w:gutter="0"/>
          <w:cols w:space="720"/>
          <w:noEndnote/>
        </w:sectPr>
      </w:pPr>
    </w:p>
    <w:p w14:paraId="44611B1E" w14:textId="77777777" w:rsidR="00F13DB6" w:rsidRDefault="00367237">
      <w:pPr>
        <w:kinsoku w:val="0"/>
        <w:overflowPunct w:val="0"/>
        <w:autoSpaceDE/>
        <w:autoSpaceDN/>
        <w:adjustRightInd/>
        <w:spacing w:before="130" w:line="255" w:lineRule="exact"/>
        <w:ind w:left="2880"/>
        <w:textAlignment w:val="baseline"/>
        <w:rPr>
          <w:rFonts w:ascii="Arial" w:hAnsi="Arial" w:cs="Arial"/>
          <w:spacing w:val="-3"/>
          <w:sz w:val="22"/>
          <w:szCs w:val="22"/>
        </w:rPr>
      </w:pPr>
      <w:r>
        <w:rPr>
          <w:rFonts w:ascii="Arial" w:hAnsi="Arial" w:cs="Arial"/>
          <w:spacing w:val="-3"/>
          <w:sz w:val="22"/>
          <w:szCs w:val="22"/>
        </w:rPr>
        <w:lastRenderedPageBreak/>
        <w:t>Setting</w:t>
      </w:r>
    </w:p>
    <w:p w14:paraId="5C5A2FC1" w14:textId="77777777" w:rsidR="00F13DB6" w:rsidRDefault="00367237">
      <w:pPr>
        <w:tabs>
          <w:tab w:val="left" w:pos="2736"/>
        </w:tabs>
        <w:kinsoku w:val="0"/>
        <w:overflowPunct w:val="0"/>
        <w:autoSpaceDE/>
        <w:autoSpaceDN/>
        <w:adjustRightInd/>
        <w:spacing w:line="254" w:lineRule="exact"/>
        <w:ind w:left="2880" w:hanging="2880"/>
        <w:textAlignment w:val="baseline"/>
        <w:rPr>
          <w:rFonts w:ascii="Arial" w:hAnsi="Arial" w:cs="Arial"/>
          <w:spacing w:val="-2"/>
          <w:sz w:val="22"/>
          <w:szCs w:val="22"/>
        </w:rPr>
      </w:pPr>
      <w:r>
        <w:rPr>
          <w:rFonts w:ascii="Arial" w:hAnsi="Arial" w:cs="Arial"/>
          <w:spacing w:val="-2"/>
          <w:sz w:val="22"/>
          <w:szCs w:val="22"/>
        </w:rPr>
        <w:t>Host TO</w:t>
      </w:r>
      <w:r>
        <w:rPr>
          <w:rFonts w:ascii="Arial" w:hAnsi="Arial" w:cs="Arial"/>
          <w:spacing w:val="-2"/>
          <w:sz w:val="22"/>
          <w:szCs w:val="22"/>
        </w:rPr>
        <w:tab/>
        <w:t>As defined in STCP18-1: Connection and Modification</w:t>
      </w:r>
      <w:r>
        <w:rPr>
          <w:rFonts w:ascii="Arial" w:hAnsi="Arial" w:cs="Arial"/>
          <w:spacing w:val="-2"/>
          <w:sz w:val="22"/>
          <w:szCs w:val="22"/>
        </w:rPr>
        <w:br/>
        <w:t>Applications</w:t>
      </w:r>
    </w:p>
    <w:p w14:paraId="0AE6E17F" w14:textId="77777777" w:rsidR="00F13DB6" w:rsidRDefault="00367237">
      <w:pPr>
        <w:tabs>
          <w:tab w:val="left" w:pos="2736"/>
        </w:tabs>
        <w:kinsoku w:val="0"/>
        <w:overflowPunct w:val="0"/>
        <w:autoSpaceDE/>
        <w:autoSpaceDN/>
        <w:adjustRightInd/>
        <w:spacing w:line="252" w:lineRule="exact"/>
        <w:ind w:left="2880" w:hanging="2880"/>
        <w:textAlignment w:val="baseline"/>
        <w:rPr>
          <w:rFonts w:ascii="Arial" w:hAnsi="Arial" w:cs="Arial"/>
          <w:spacing w:val="-2"/>
          <w:sz w:val="22"/>
          <w:szCs w:val="22"/>
        </w:rPr>
      </w:pPr>
      <w:r>
        <w:rPr>
          <w:rFonts w:ascii="Arial" w:hAnsi="Arial" w:cs="Arial"/>
          <w:spacing w:val="-2"/>
          <w:sz w:val="22"/>
          <w:szCs w:val="22"/>
        </w:rPr>
        <w:t>Named Contact</w:t>
      </w:r>
      <w:r>
        <w:rPr>
          <w:rFonts w:ascii="Arial" w:hAnsi="Arial" w:cs="Arial"/>
          <w:spacing w:val="-2"/>
          <w:sz w:val="22"/>
          <w:szCs w:val="22"/>
        </w:rPr>
        <w:tab/>
        <w:t>As defined in STCP18-1: Connection and Modification</w:t>
      </w:r>
      <w:r>
        <w:rPr>
          <w:rFonts w:ascii="Arial" w:hAnsi="Arial" w:cs="Arial"/>
          <w:spacing w:val="-2"/>
          <w:sz w:val="22"/>
          <w:szCs w:val="22"/>
        </w:rPr>
        <w:br/>
        <w:t>Applications</w:t>
      </w:r>
    </w:p>
    <w:p w14:paraId="56658B91" w14:textId="77777777" w:rsidR="00F13DB6" w:rsidRDefault="00367237">
      <w:pPr>
        <w:tabs>
          <w:tab w:val="left" w:pos="2736"/>
        </w:tabs>
        <w:kinsoku w:val="0"/>
        <w:overflowPunct w:val="0"/>
        <w:autoSpaceDE/>
        <w:autoSpaceDN/>
        <w:adjustRightInd/>
        <w:spacing w:line="254" w:lineRule="exact"/>
        <w:ind w:left="2880" w:hanging="2880"/>
        <w:textAlignment w:val="baseline"/>
        <w:rPr>
          <w:rFonts w:ascii="Arial" w:hAnsi="Arial" w:cs="Arial"/>
          <w:spacing w:val="-2"/>
          <w:sz w:val="22"/>
          <w:szCs w:val="22"/>
        </w:rPr>
      </w:pPr>
      <w:r>
        <w:rPr>
          <w:rFonts w:ascii="Arial" w:hAnsi="Arial" w:cs="Arial"/>
          <w:spacing w:val="-2"/>
          <w:sz w:val="22"/>
          <w:szCs w:val="22"/>
        </w:rPr>
        <w:t>Other Affected TO</w:t>
      </w:r>
      <w:r>
        <w:rPr>
          <w:rFonts w:ascii="Arial" w:hAnsi="Arial" w:cs="Arial"/>
          <w:spacing w:val="-2"/>
          <w:sz w:val="22"/>
          <w:szCs w:val="22"/>
        </w:rPr>
        <w:tab/>
        <w:t>As defined in STCP18-1: Connection and Modification</w:t>
      </w:r>
      <w:r>
        <w:rPr>
          <w:rFonts w:ascii="Arial" w:hAnsi="Arial" w:cs="Arial"/>
          <w:spacing w:val="-2"/>
          <w:sz w:val="22"/>
          <w:szCs w:val="22"/>
        </w:rPr>
        <w:br/>
        <w:t>Applications</w:t>
      </w:r>
    </w:p>
    <w:p w14:paraId="10A82FFE" w14:textId="77777777" w:rsidR="00F13DB6" w:rsidRDefault="00367237">
      <w:pPr>
        <w:tabs>
          <w:tab w:val="left" w:pos="2736"/>
        </w:tabs>
        <w:kinsoku w:val="0"/>
        <w:overflowPunct w:val="0"/>
        <w:autoSpaceDE/>
        <w:autoSpaceDN/>
        <w:adjustRightInd/>
        <w:spacing w:before="6" w:line="249" w:lineRule="exact"/>
        <w:ind w:left="2880" w:hanging="2880"/>
        <w:textAlignment w:val="baseline"/>
        <w:rPr>
          <w:rFonts w:ascii="Arial" w:hAnsi="Arial" w:cs="Arial"/>
          <w:spacing w:val="-2"/>
          <w:sz w:val="22"/>
          <w:szCs w:val="22"/>
        </w:rPr>
      </w:pPr>
      <w:r>
        <w:rPr>
          <w:rFonts w:ascii="Arial" w:hAnsi="Arial" w:cs="Arial"/>
          <w:spacing w:val="-2"/>
          <w:sz w:val="22"/>
          <w:szCs w:val="22"/>
        </w:rPr>
        <w:t>Scheme Briefing Note</w:t>
      </w:r>
      <w:r>
        <w:rPr>
          <w:rFonts w:ascii="Arial" w:hAnsi="Arial" w:cs="Arial"/>
          <w:spacing w:val="-2"/>
          <w:sz w:val="22"/>
          <w:szCs w:val="22"/>
        </w:rPr>
        <w:tab/>
        <w:t>As defined in STCP18-1: Connection and Modification</w:t>
      </w:r>
      <w:r>
        <w:rPr>
          <w:rFonts w:ascii="Arial" w:hAnsi="Arial" w:cs="Arial"/>
          <w:spacing w:val="-2"/>
          <w:sz w:val="22"/>
          <w:szCs w:val="22"/>
        </w:rPr>
        <w:br/>
        <w:t>Applications</w:t>
      </w:r>
    </w:p>
    <w:p w14:paraId="1F45CF7C" w14:textId="77777777" w:rsidR="00F13DB6" w:rsidRDefault="00367237">
      <w:pPr>
        <w:tabs>
          <w:tab w:val="left" w:pos="2736"/>
        </w:tabs>
        <w:kinsoku w:val="0"/>
        <w:overflowPunct w:val="0"/>
        <w:autoSpaceDE/>
        <w:autoSpaceDN/>
        <w:adjustRightInd/>
        <w:spacing w:before="249" w:line="255" w:lineRule="exact"/>
        <w:textAlignment w:val="baseline"/>
        <w:rPr>
          <w:rFonts w:ascii="Arial" w:hAnsi="Arial" w:cs="Arial"/>
          <w:spacing w:val="-2"/>
          <w:sz w:val="22"/>
          <w:szCs w:val="22"/>
        </w:rPr>
      </w:pPr>
      <w:r>
        <w:rPr>
          <w:rFonts w:ascii="Arial" w:hAnsi="Arial" w:cs="Arial"/>
          <w:spacing w:val="-2"/>
          <w:sz w:val="22"/>
          <w:szCs w:val="22"/>
        </w:rPr>
        <w:t>Indemnity Agreement</w:t>
      </w:r>
      <w:r>
        <w:rPr>
          <w:rFonts w:ascii="Arial" w:hAnsi="Arial" w:cs="Arial"/>
          <w:spacing w:val="-2"/>
          <w:sz w:val="22"/>
          <w:szCs w:val="22"/>
        </w:rPr>
        <w:tab/>
        <w:t>As defined in STCP18-1: Connection and Modification</w:t>
      </w:r>
    </w:p>
    <w:p w14:paraId="543581F7" w14:textId="1F212B15" w:rsidR="00F13DB6" w:rsidRDefault="00367237">
      <w:pPr>
        <w:kinsoku w:val="0"/>
        <w:overflowPunct w:val="0"/>
        <w:autoSpaceDE/>
        <w:autoSpaceDN/>
        <w:adjustRightInd/>
        <w:spacing w:line="255" w:lineRule="exact"/>
        <w:ind w:left="2880"/>
        <w:textAlignment w:val="baseline"/>
        <w:rPr>
          <w:rFonts w:ascii="Arial" w:hAnsi="Arial" w:cs="Arial"/>
          <w:sz w:val="22"/>
          <w:szCs w:val="22"/>
        </w:rPr>
      </w:pPr>
      <w:r>
        <w:rPr>
          <w:rFonts w:ascii="Arial" w:hAnsi="Arial" w:cs="Arial"/>
          <w:sz w:val="22"/>
          <w:szCs w:val="22"/>
        </w:rPr>
        <w:t>Applications</w:t>
      </w:r>
    </w:p>
    <w:sectPr w:rsidR="00F13DB6">
      <w:pgSz w:w="11904" w:h="16843"/>
      <w:pgMar w:top="740" w:right="2458" w:bottom="830" w:left="142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C8528A" w14:textId="77777777" w:rsidR="000825F7" w:rsidRDefault="000825F7" w:rsidP="00A019AF">
      <w:r>
        <w:separator/>
      </w:r>
    </w:p>
  </w:endnote>
  <w:endnote w:type="continuationSeparator" w:id="0">
    <w:p w14:paraId="06CA2256" w14:textId="77777777" w:rsidR="000825F7" w:rsidRDefault="000825F7" w:rsidP="00A019AF">
      <w:r>
        <w:continuationSeparator/>
      </w:r>
    </w:p>
  </w:endnote>
  <w:endnote w:type="continuationNotice" w:id="1">
    <w:p w14:paraId="2F87AD6F" w14:textId="77777777" w:rsidR="000825F7" w:rsidRDefault="000825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B354DC" w14:textId="77777777" w:rsidR="000825F7" w:rsidRDefault="000825F7" w:rsidP="00A019AF">
      <w:r>
        <w:separator/>
      </w:r>
    </w:p>
  </w:footnote>
  <w:footnote w:type="continuationSeparator" w:id="0">
    <w:p w14:paraId="6DEB6AEF" w14:textId="77777777" w:rsidR="000825F7" w:rsidRDefault="000825F7" w:rsidP="00A019AF">
      <w:r>
        <w:continuationSeparator/>
      </w:r>
    </w:p>
  </w:footnote>
  <w:footnote w:type="continuationNotice" w:id="1">
    <w:p w14:paraId="6C6F3636" w14:textId="77777777" w:rsidR="000825F7" w:rsidRDefault="000825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9AA3A" w14:textId="77777777" w:rsidR="006F6E1E" w:rsidRDefault="00A019AF" w:rsidP="002A7E32">
    <w:pPr>
      <w:kinsoku w:val="0"/>
      <w:overflowPunct w:val="0"/>
      <w:autoSpaceDE/>
      <w:autoSpaceDN/>
      <w:adjustRightInd/>
      <w:spacing w:before="21" w:line="350" w:lineRule="exact"/>
      <w:ind w:right="113"/>
      <w:textAlignment w:val="baseline"/>
      <w:rPr>
        <w:rFonts w:ascii="Arial" w:hAnsi="Arial" w:cs="Arial"/>
      </w:rPr>
    </w:pPr>
    <w:r>
      <w:rPr>
        <w:rFonts w:ascii="Arial" w:hAnsi="Arial" w:cs="Arial"/>
      </w:rPr>
      <w:t xml:space="preserve">STCP 19-2 Construction Process &amp; Scheme Closure </w:t>
    </w:r>
  </w:p>
  <w:p w14:paraId="22F29E8E" w14:textId="28555C10" w:rsidR="00A019AF" w:rsidRDefault="00A019AF" w:rsidP="003028C2">
    <w:pPr>
      <w:kinsoku w:val="0"/>
      <w:overflowPunct w:val="0"/>
      <w:autoSpaceDE/>
      <w:autoSpaceDN/>
      <w:adjustRightInd/>
      <w:spacing w:before="21" w:line="350" w:lineRule="exact"/>
      <w:ind w:right="3940"/>
      <w:textAlignment w:val="baseline"/>
      <w:rPr>
        <w:rFonts w:ascii="Arial" w:hAnsi="Arial" w:cs="Arial"/>
      </w:rPr>
    </w:pPr>
    <w:r>
      <w:rPr>
        <w:rFonts w:ascii="Arial" w:hAnsi="Arial" w:cs="Arial"/>
      </w:rPr>
      <w:t xml:space="preserve">Issue </w:t>
    </w:r>
    <w:r w:rsidRPr="00686963">
      <w:rPr>
        <w:rFonts w:ascii="Arial" w:hAnsi="Arial" w:cs="Arial"/>
      </w:rPr>
      <w:t>00</w:t>
    </w:r>
    <w:r>
      <w:rPr>
        <w:rFonts w:ascii="Arial" w:hAnsi="Arial" w:cs="Arial"/>
      </w:rPr>
      <w:t>8</w:t>
    </w:r>
    <w:r w:rsidRPr="00686963">
      <w:rPr>
        <w:rFonts w:ascii="Arial" w:hAnsi="Arial" w:cs="Arial"/>
      </w:rPr>
      <w:t xml:space="preserve"> </w:t>
    </w:r>
    <w:r w:rsidRPr="00686963">
      <w:rPr>
        <w:rFonts w:ascii="Arial" w:hAnsi="Arial" w:cs="Arial"/>
        <w:sz w:val="23"/>
        <w:szCs w:val="23"/>
      </w:rPr>
      <w:t xml:space="preserve">– </w:t>
    </w:r>
    <w:r>
      <w:rPr>
        <w:rFonts w:ascii="Arial" w:hAnsi="Arial" w:cs="Arial"/>
      </w:rPr>
      <w:t>17/04/2025</w:t>
    </w:r>
  </w:p>
  <w:p w14:paraId="173A3A7F" w14:textId="77777777" w:rsidR="00A019AF" w:rsidRDefault="00A019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ABFB0"/>
    <w:multiLevelType w:val="singleLevel"/>
    <w:tmpl w:val="1549F2E3"/>
    <w:lvl w:ilvl="0">
      <w:numFmt w:val="bullet"/>
      <w:lvlText w:val="·"/>
      <w:lvlJc w:val="left"/>
      <w:pPr>
        <w:tabs>
          <w:tab w:val="num" w:pos="1368"/>
        </w:tabs>
        <w:ind w:left="1368" w:hanging="216"/>
      </w:pPr>
      <w:rPr>
        <w:rFonts w:ascii="Symbol" w:hAnsi="Symbol" w:cs="Symbol"/>
        <w:snapToGrid/>
        <w:sz w:val="22"/>
        <w:szCs w:val="22"/>
      </w:rPr>
    </w:lvl>
  </w:abstractNum>
  <w:abstractNum w:abstractNumId="1" w15:restartNumberingAfterBreak="0">
    <w:nsid w:val="06AD340E"/>
    <w:multiLevelType w:val="singleLevel"/>
    <w:tmpl w:val="10EDE6FF"/>
    <w:lvl w:ilvl="0">
      <w:start w:val="1"/>
      <w:numFmt w:val="upperLetter"/>
      <w:lvlText w:val="(%1)"/>
      <w:lvlJc w:val="left"/>
      <w:pPr>
        <w:tabs>
          <w:tab w:val="num" w:pos="504"/>
        </w:tabs>
        <w:ind w:left="504" w:hanging="288"/>
      </w:pPr>
      <w:rPr>
        <w:rFonts w:ascii="Arial" w:hAnsi="Arial" w:cs="Arial"/>
        <w:snapToGrid/>
        <w:spacing w:val="-3"/>
        <w:sz w:val="20"/>
        <w:szCs w:val="20"/>
      </w:rPr>
    </w:lvl>
  </w:abstractNum>
  <w:abstractNum w:abstractNumId="2" w15:restartNumberingAfterBreak="0">
    <w:nsid w:val="06CE7DED"/>
    <w:multiLevelType w:val="singleLevel"/>
    <w:tmpl w:val="05251244"/>
    <w:lvl w:ilvl="0">
      <w:start w:val="1"/>
      <w:numFmt w:val="decimal"/>
      <w:lvlText w:val="%1."/>
      <w:lvlJc w:val="left"/>
      <w:pPr>
        <w:tabs>
          <w:tab w:val="num" w:pos="504"/>
        </w:tabs>
        <w:ind w:left="72"/>
      </w:pPr>
      <w:rPr>
        <w:rFonts w:ascii="Arial" w:hAnsi="Arial" w:cs="Arial"/>
        <w:snapToGrid/>
        <w:spacing w:val="-1"/>
        <w:sz w:val="22"/>
        <w:szCs w:val="22"/>
      </w:rPr>
    </w:lvl>
  </w:abstractNum>
  <w:abstractNum w:abstractNumId="3" w15:restartNumberingAfterBreak="0">
    <w:nsid w:val="0B667380"/>
    <w:multiLevelType w:val="hybridMultilevel"/>
    <w:tmpl w:val="ABEC0832"/>
    <w:lvl w:ilvl="0" w:tplc="AE127D92">
      <w:start w:val="1"/>
      <w:numFmt w:val="decimal"/>
      <w:lvlText w:val="%1."/>
      <w:lvlJc w:val="left"/>
      <w:pPr>
        <w:tabs>
          <w:tab w:val="num" w:pos="720"/>
        </w:tabs>
        <w:ind w:left="720" w:hanging="360"/>
      </w:pPr>
    </w:lvl>
    <w:lvl w:ilvl="1" w:tplc="BE3238AC" w:tentative="1">
      <w:start w:val="1"/>
      <w:numFmt w:val="decimal"/>
      <w:lvlText w:val="%2."/>
      <w:lvlJc w:val="left"/>
      <w:pPr>
        <w:tabs>
          <w:tab w:val="num" w:pos="1440"/>
        </w:tabs>
        <w:ind w:left="1440" w:hanging="360"/>
      </w:pPr>
    </w:lvl>
    <w:lvl w:ilvl="2" w:tplc="92FC6B96" w:tentative="1">
      <w:start w:val="1"/>
      <w:numFmt w:val="decimal"/>
      <w:lvlText w:val="%3."/>
      <w:lvlJc w:val="left"/>
      <w:pPr>
        <w:tabs>
          <w:tab w:val="num" w:pos="2160"/>
        </w:tabs>
        <w:ind w:left="2160" w:hanging="360"/>
      </w:pPr>
    </w:lvl>
    <w:lvl w:ilvl="3" w:tplc="E5E65400" w:tentative="1">
      <w:start w:val="1"/>
      <w:numFmt w:val="decimal"/>
      <w:lvlText w:val="%4."/>
      <w:lvlJc w:val="left"/>
      <w:pPr>
        <w:tabs>
          <w:tab w:val="num" w:pos="2880"/>
        </w:tabs>
        <w:ind w:left="2880" w:hanging="360"/>
      </w:pPr>
    </w:lvl>
    <w:lvl w:ilvl="4" w:tplc="08F4DFCE" w:tentative="1">
      <w:start w:val="1"/>
      <w:numFmt w:val="decimal"/>
      <w:lvlText w:val="%5."/>
      <w:lvlJc w:val="left"/>
      <w:pPr>
        <w:tabs>
          <w:tab w:val="num" w:pos="3600"/>
        </w:tabs>
        <w:ind w:left="3600" w:hanging="360"/>
      </w:pPr>
    </w:lvl>
    <w:lvl w:ilvl="5" w:tplc="A122FD62" w:tentative="1">
      <w:start w:val="1"/>
      <w:numFmt w:val="decimal"/>
      <w:lvlText w:val="%6."/>
      <w:lvlJc w:val="left"/>
      <w:pPr>
        <w:tabs>
          <w:tab w:val="num" w:pos="4320"/>
        </w:tabs>
        <w:ind w:left="4320" w:hanging="360"/>
      </w:pPr>
    </w:lvl>
    <w:lvl w:ilvl="6" w:tplc="57BAE5EE" w:tentative="1">
      <w:start w:val="1"/>
      <w:numFmt w:val="decimal"/>
      <w:lvlText w:val="%7."/>
      <w:lvlJc w:val="left"/>
      <w:pPr>
        <w:tabs>
          <w:tab w:val="num" w:pos="5040"/>
        </w:tabs>
        <w:ind w:left="5040" w:hanging="360"/>
      </w:pPr>
    </w:lvl>
    <w:lvl w:ilvl="7" w:tplc="9C4C895C" w:tentative="1">
      <w:start w:val="1"/>
      <w:numFmt w:val="decimal"/>
      <w:lvlText w:val="%8."/>
      <w:lvlJc w:val="left"/>
      <w:pPr>
        <w:tabs>
          <w:tab w:val="num" w:pos="5760"/>
        </w:tabs>
        <w:ind w:left="5760" w:hanging="360"/>
      </w:pPr>
    </w:lvl>
    <w:lvl w:ilvl="8" w:tplc="109C8DBA" w:tentative="1">
      <w:start w:val="1"/>
      <w:numFmt w:val="decimal"/>
      <w:lvlText w:val="%9."/>
      <w:lvlJc w:val="left"/>
      <w:pPr>
        <w:tabs>
          <w:tab w:val="num" w:pos="6480"/>
        </w:tabs>
        <w:ind w:left="6480" w:hanging="360"/>
      </w:pPr>
    </w:lvl>
  </w:abstractNum>
  <w:num w:numId="1" w16cid:durableId="98566325">
    <w:abstractNumId w:val="0"/>
  </w:num>
  <w:num w:numId="2" w16cid:durableId="328604766">
    <w:abstractNumId w:val="0"/>
    <w:lvlOverride w:ilvl="0">
      <w:lvl w:ilvl="0">
        <w:numFmt w:val="bullet"/>
        <w:lvlText w:val="·"/>
        <w:lvlJc w:val="left"/>
        <w:pPr>
          <w:tabs>
            <w:tab w:val="num" w:pos="1368"/>
          </w:tabs>
          <w:ind w:left="1152"/>
        </w:pPr>
        <w:rPr>
          <w:rFonts w:ascii="Symbol" w:hAnsi="Symbol" w:cs="Symbol"/>
          <w:snapToGrid/>
          <w:sz w:val="22"/>
          <w:szCs w:val="22"/>
        </w:rPr>
      </w:lvl>
    </w:lvlOverride>
  </w:num>
  <w:num w:numId="3" w16cid:durableId="1081484002">
    <w:abstractNumId w:val="0"/>
    <w:lvlOverride w:ilvl="0">
      <w:lvl w:ilvl="0">
        <w:numFmt w:val="bullet"/>
        <w:lvlText w:val="·"/>
        <w:lvlJc w:val="left"/>
        <w:pPr>
          <w:tabs>
            <w:tab w:val="num" w:pos="1368"/>
          </w:tabs>
          <w:ind w:left="144" w:firstLine="1008"/>
        </w:pPr>
        <w:rPr>
          <w:rFonts w:ascii="Symbol" w:hAnsi="Symbol" w:cs="Symbol"/>
          <w:snapToGrid/>
          <w:spacing w:val="-1"/>
          <w:sz w:val="22"/>
          <w:szCs w:val="22"/>
        </w:rPr>
      </w:lvl>
    </w:lvlOverride>
  </w:num>
  <w:num w:numId="4" w16cid:durableId="1812669733">
    <w:abstractNumId w:val="0"/>
    <w:lvlOverride w:ilvl="0">
      <w:lvl w:ilvl="0">
        <w:numFmt w:val="bullet"/>
        <w:lvlText w:val="·"/>
        <w:lvlJc w:val="left"/>
        <w:pPr>
          <w:tabs>
            <w:tab w:val="num" w:pos="1368"/>
          </w:tabs>
          <w:ind w:left="1368" w:hanging="432"/>
        </w:pPr>
        <w:rPr>
          <w:rFonts w:ascii="Symbol" w:hAnsi="Symbol" w:cs="Symbol"/>
          <w:snapToGrid/>
          <w:spacing w:val="-15"/>
          <w:sz w:val="20"/>
          <w:szCs w:val="20"/>
        </w:rPr>
      </w:lvl>
    </w:lvlOverride>
  </w:num>
  <w:num w:numId="5" w16cid:durableId="294414014">
    <w:abstractNumId w:val="1"/>
  </w:num>
  <w:num w:numId="6" w16cid:durableId="1842425129">
    <w:abstractNumId w:val="0"/>
    <w:lvlOverride w:ilvl="0">
      <w:lvl w:ilvl="0">
        <w:numFmt w:val="bullet"/>
        <w:lvlText w:val="·"/>
        <w:lvlJc w:val="left"/>
        <w:pPr>
          <w:tabs>
            <w:tab w:val="num" w:pos="1368"/>
          </w:tabs>
          <w:ind w:left="936"/>
        </w:pPr>
        <w:rPr>
          <w:rFonts w:ascii="Symbol" w:hAnsi="Symbol" w:cs="Symbol"/>
          <w:snapToGrid/>
          <w:spacing w:val="-5"/>
          <w:sz w:val="20"/>
          <w:szCs w:val="20"/>
        </w:rPr>
      </w:lvl>
    </w:lvlOverride>
  </w:num>
  <w:num w:numId="7" w16cid:durableId="1546017254">
    <w:abstractNumId w:val="0"/>
    <w:lvlOverride w:ilvl="0">
      <w:lvl w:ilvl="0">
        <w:numFmt w:val="bullet"/>
        <w:lvlText w:val="·"/>
        <w:lvlJc w:val="left"/>
        <w:pPr>
          <w:tabs>
            <w:tab w:val="num" w:pos="1368"/>
          </w:tabs>
          <w:ind w:left="1368" w:hanging="360"/>
        </w:pPr>
        <w:rPr>
          <w:rFonts w:ascii="Symbol" w:hAnsi="Symbol" w:cs="Symbol"/>
          <w:snapToGrid/>
          <w:sz w:val="20"/>
          <w:szCs w:val="20"/>
        </w:rPr>
      </w:lvl>
    </w:lvlOverride>
  </w:num>
  <w:num w:numId="8" w16cid:durableId="221255288">
    <w:abstractNumId w:val="0"/>
    <w:lvlOverride w:ilvl="0">
      <w:lvl w:ilvl="0">
        <w:numFmt w:val="bullet"/>
        <w:lvlText w:val="·"/>
        <w:lvlJc w:val="left"/>
        <w:pPr>
          <w:tabs>
            <w:tab w:val="num" w:pos="1224"/>
          </w:tabs>
          <w:ind w:left="1224" w:hanging="432"/>
        </w:pPr>
        <w:rPr>
          <w:rFonts w:ascii="Symbol" w:hAnsi="Symbol" w:cs="Symbol"/>
          <w:snapToGrid/>
          <w:sz w:val="20"/>
          <w:szCs w:val="20"/>
        </w:rPr>
      </w:lvl>
    </w:lvlOverride>
  </w:num>
  <w:num w:numId="9" w16cid:durableId="968242982">
    <w:abstractNumId w:val="0"/>
    <w:lvlOverride w:ilvl="0">
      <w:lvl w:ilvl="0">
        <w:numFmt w:val="bullet"/>
        <w:lvlText w:val="·"/>
        <w:lvlJc w:val="left"/>
        <w:pPr>
          <w:tabs>
            <w:tab w:val="num" w:pos="1296"/>
          </w:tabs>
          <w:ind w:left="1296" w:hanging="288"/>
        </w:pPr>
        <w:rPr>
          <w:rFonts w:ascii="Symbol" w:hAnsi="Symbol" w:cs="Symbol"/>
          <w:snapToGrid/>
          <w:sz w:val="20"/>
          <w:szCs w:val="20"/>
        </w:rPr>
      </w:lvl>
    </w:lvlOverride>
  </w:num>
  <w:num w:numId="10" w16cid:durableId="1449162506">
    <w:abstractNumId w:val="0"/>
    <w:lvlOverride w:ilvl="0">
      <w:lvl w:ilvl="0">
        <w:numFmt w:val="bullet"/>
        <w:lvlText w:val="·"/>
        <w:lvlJc w:val="left"/>
        <w:pPr>
          <w:tabs>
            <w:tab w:val="num" w:pos="1512"/>
          </w:tabs>
          <w:ind w:left="1008"/>
        </w:pPr>
        <w:rPr>
          <w:rFonts w:ascii="Symbol" w:hAnsi="Symbol" w:cs="Symbol"/>
          <w:snapToGrid/>
          <w:sz w:val="20"/>
          <w:szCs w:val="20"/>
        </w:rPr>
      </w:lvl>
    </w:lvlOverride>
  </w:num>
  <w:num w:numId="11" w16cid:durableId="717172288">
    <w:abstractNumId w:val="0"/>
    <w:lvlOverride w:ilvl="0">
      <w:lvl w:ilvl="0">
        <w:numFmt w:val="bullet"/>
        <w:lvlText w:val="·"/>
        <w:lvlJc w:val="left"/>
        <w:pPr>
          <w:tabs>
            <w:tab w:val="num" w:pos="1152"/>
          </w:tabs>
          <w:ind w:left="1296" w:hanging="360"/>
        </w:pPr>
        <w:rPr>
          <w:rFonts w:ascii="Symbol" w:hAnsi="Symbol" w:cs="Symbol"/>
          <w:snapToGrid/>
          <w:sz w:val="20"/>
          <w:szCs w:val="20"/>
        </w:rPr>
      </w:lvl>
    </w:lvlOverride>
  </w:num>
  <w:num w:numId="12" w16cid:durableId="1478572696">
    <w:abstractNumId w:val="0"/>
    <w:lvlOverride w:ilvl="0">
      <w:lvl w:ilvl="0">
        <w:numFmt w:val="bullet"/>
        <w:lvlText w:val="·"/>
        <w:lvlJc w:val="left"/>
        <w:pPr>
          <w:tabs>
            <w:tab w:val="num" w:pos="1296"/>
          </w:tabs>
          <w:ind w:left="1296" w:hanging="504"/>
        </w:pPr>
        <w:rPr>
          <w:rFonts w:ascii="Symbol" w:hAnsi="Symbol" w:cs="Symbol"/>
          <w:snapToGrid/>
          <w:spacing w:val="-3"/>
          <w:sz w:val="20"/>
          <w:szCs w:val="20"/>
        </w:rPr>
      </w:lvl>
    </w:lvlOverride>
  </w:num>
  <w:num w:numId="13" w16cid:durableId="1460488226">
    <w:abstractNumId w:val="0"/>
    <w:lvlOverride w:ilvl="0">
      <w:lvl w:ilvl="0">
        <w:numFmt w:val="bullet"/>
        <w:lvlText w:val="·"/>
        <w:lvlJc w:val="left"/>
        <w:pPr>
          <w:tabs>
            <w:tab w:val="num" w:pos="1152"/>
          </w:tabs>
          <w:ind w:left="792"/>
        </w:pPr>
        <w:rPr>
          <w:rFonts w:ascii="Symbol" w:hAnsi="Symbol" w:cs="Symbol"/>
          <w:snapToGrid/>
          <w:spacing w:val="3"/>
          <w:sz w:val="20"/>
          <w:szCs w:val="20"/>
          <w:u w:val="single"/>
        </w:rPr>
      </w:lvl>
    </w:lvlOverride>
  </w:num>
  <w:num w:numId="14" w16cid:durableId="1142041431">
    <w:abstractNumId w:val="0"/>
    <w:lvlOverride w:ilvl="0">
      <w:lvl w:ilvl="0">
        <w:numFmt w:val="bullet"/>
        <w:lvlText w:val="·"/>
        <w:lvlJc w:val="left"/>
        <w:pPr>
          <w:tabs>
            <w:tab w:val="num" w:pos="1152"/>
          </w:tabs>
          <w:ind w:left="1152" w:hanging="288"/>
        </w:pPr>
        <w:rPr>
          <w:rFonts w:ascii="Symbol" w:hAnsi="Symbol" w:cs="Symbol"/>
          <w:snapToGrid/>
          <w:spacing w:val="-1"/>
          <w:sz w:val="20"/>
          <w:szCs w:val="20"/>
        </w:rPr>
      </w:lvl>
    </w:lvlOverride>
  </w:num>
  <w:num w:numId="15" w16cid:durableId="1596862342">
    <w:abstractNumId w:val="0"/>
    <w:lvlOverride w:ilvl="0">
      <w:lvl w:ilvl="0">
        <w:numFmt w:val="bullet"/>
        <w:lvlText w:val="·"/>
        <w:lvlJc w:val="left"/>
        <w:pPr>
          <w:tabs>
            <w:tab w:val="num" w:pos="1152"/>
          </w:tabs>
          <w:ind w:left="1152" w:hanging="288"/>
        </w:pPr>
        <w:rPr>
          <w:rFonts w:ascii="Symbol" w:hAnsi="Symbol" w:cs="Symbol"/>
          <w:snapToGrid/>
          <w:sz w:val="20"/>
          <w:szCs w:val="20"/>
        </w:rPr>
      </w:lvl>
    </w:lvlOverride>
  </w:num>
  <w:num w:numId="16" w16cid:durableId="376470756">
    <w:abstractNumId w:val="0"/>
    <w:lvlOverride w:ilvl="0">
      <w:lvl w:ilvl="0">
        <w:numFmt w:val="bullet"/>
        <w:lvlText w:val="·"/>
        <w:lvlJc w:val="left"/>
        <w:pPr>
          <w:tabs>
            <w:tab w:val="num" w:pos="792"/>
          </w:tabs>
          <w:ind w:left="792" w:hanging="720"/>
        </w:pPr>
        <w:rPr>
          <w:rFonts w:ascii="Symbol" w:hAnsi="Symbol" w:cs="Symbol"/>
          <w:snapToGrid/>
          <w:spacing w:val="1"/>
          <w:sz w:val="20"/>
          <w:szCs w:val="20"/>
        </w:rPr>
      </w:lvl>
    </w:lvlOverride>
  </w:num>
  <w:num w:numId="17" w16cid:durableId="954407457">
    <w:abstractNumId w:val="2"/>
  </w:num>
  <w:num w:numId="18" w16cid:durableId="12347018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trackRevisions/>
  <w:documentProtection w:edit="comments" w:enforcement="1" w:cryptProviderType="rsaAES" w:cryptAlgorithmClass="hash" w:cryptAlgorithmType="typeAny" w:cryptAlgorithmSid="14" w:cryptSpinCount="100000" w:hash="PaDfjVRISusg4CPOp/czfIIGrLutpftXFa7mYaYSx2W5hbwhYax8dfWtnaP87gcjjAXE1Bs+9Kd53xBgBh7Xug==" w:salt="JuypDCcfjO8PfYElN9ofnA=="/>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BA6"/>
    <w:rsid w:val="00005303"/>
    <w:rsid w:val="00065F5B"/>
    <w:rsid w:val="00073C43"/>
    <w:rsid w:val="00074C6B"/>
    <w:rsid w:val="000825F7"/>
    <w:rsid w:val="000A09F8"/>
    <w:rsid w:val="000B308A"/>
    <w:rsid w:val="000C56F7"/>
    <w:rsid w:val="000C73BC"/>
    <w:rsid w:val="000D0DFD"/>
    <w:rsid w:val="000E41BA"/>
    <w:rsid w:val="00132107"/>
    <w:rsid w:val="00201759"/>
    <w:rsid w:val="00224660"/>
    <w:rsid w:val="002365B2"/>
    <w:rsid w:val="0024011F"/>
    <w:rsid w:val="00250AB4"/>
    <w:rsid w:val="00257C65"/>
    <w:rsid w:val="0026354D"/>
    <w:rsid w:val="002717D3"/>
    <w:rsid w:val="002A7E32"/>
    <w:rsid w:val="002E3B8D"/>
    <w:rsid w:val="002F17A7"/>
    <w:rsid w:val="00300112"/>
    <w:rsid w:val="003028C2"/>
    <w:rsid w:val="003616EE"/>
    <w:rsid w:val="00363903"/>
    <w:rsid w:val="00367237"/>
    <w:rsid w:val="00376826"/>
    <w:rsid w:val="003929E6"/>
    <w:rsid w:val="003A5776"/>
    <w:rsid w:val="003C1D89"/>
    <w:rsid w:val="003E6430"/>
    <w:rsid w:val="00457AC4"/>
    <w:rsid w:val="004A4E0E"/>
    <w:rsid w:val="004A52A3"/>
    <w:rsid w:val="004B4436"/>
    <w:rsid w:val="00521512"/>
    <w:rsid w:val="00525229"/>
    <w:rsid w:val="00536968"/>
    <w:rsid w:val="005A23E1"/>
    <w:rsid w:val="005A6E07"/>
    <w:rsid w:val="005F214E"/>
    <w:rsid w:val="005F70BD"/>
    <w:rsid w:val="006429F3"/>
    <w:rsid w:val="00663D6F"/>
    <w:rsid w:val="00676DE1"/>
    <w:rsid w:val="00686963"/>
    <w:rsid w:val="006877CF"/>
    <w:rsid w:val="006D21FE"/>
    <w:rsid w:val="006E6F6C"/>
    <w:rsid w:val="006F6E1E"/>
    <w:rsid w:val="006F7398"/>
    <w:rsid w:val="00703C6E"/>
    <w:rsid w:val="00717E7B"/>
    <w:rsid w:val="00736D35"/>
    <w:rsid w:val="00745865"/>
    <w:rsid w:val="00751E90"/>
    <w:rsid w:val="00753F1E"/>
    <w:rsid w:val="0075615A"/>
    <w:rsid w:val="00765BB9"/>
    <w:rsid w:val="00785073"/>
    <w:rsid w:val="00787811"/>
    <w:rsid w:val="007C18C8"/>
    <w:rsid w:val="008350AF"/>
    <w:rsid w:val="008418FB"/>
    <w:rsid w:val="00862659"/>
    <w:rsid w:val="00866648"/>
    <w:rsid w:val="0087332F"/>
    <w:rsid w:val="00876D23"/>
    <w:rsid w:val="008836C3"/>
    <w:rsid w:val="0089298C"/>
    <w:rsid w:val="008B0A94"/>
    <w:rsid w:val="008C725E"/>
    <w:rsid w:val="008E7299"/>
    <w:rsid w:val="008F7B05"/>
    <w:rsid w:val="00911229"/>
    <w:rsid w:val="00916F30"/>
    <w:rsid w:val="00932419"/>
    <w:rsid w:val="00965AF6"/>
    <w:rsid w:val="0098669E"/>
    <w:rsid w:val="009D234F"/>
    <w:rsid w:val="009D620E"/>
    <w:rsid w:val="00A019AF"/>
    <w:rsid w:val="00A11372"/>
    <w:rsid w:val="00A245EA"/>
    <w:rsid w:val="00AA3698"/>
    <w:rsid w:val="00AB10D8"/>
    <w:rsid w:val="00B047AF"/>
    <w:rsid w:val="00B308F3"/>
    <w:rsid w:val="00B60922"/>
    <w:rsid w:val="00B653DD"/>
    <w:rsid w:val="00B80D55"/>
    <w:rsid w:val="00B94CCB"/>
    <w:rsid w:val="00BA7754"/>
    <w:rsid w:val="00BE6B2D"/>
    <w:rsid w:val="00C16AD4"/>
    <w:rsid w:val="00C46509"/>
    <w:rsid w:val="00C61FF5"/>
    <w:rsid w:val="00C64029"/>
    <w:rsid w:val="00C7287F"/>
    <w:rsid w:val="00CB283D"/>
    <w:rsid w:val="00CD574A"/>
    <w:rsid w:val="00D00EA6"/>
    <w:rsid w:val="00D158D8"/>
    <w:rsid w:val="00D3303C"/>
    <w:rsid w:val="00D3411B"/>
    <w:rsid w:val="00D70C4B"/>
    <w:rsid w:val="00D957A2"/>
    <w:rsid w:val="00D97C48"/>
    <w:rsid w:val="00DA0DA8"/>
    <w:rsid w:val="00DB7E76"/>
    <w:rsid w:val="00DF2B7F"/>
    <w:rsid w:val="00E064F0"/>
    <w:rsid w:val="00E1263E"/>
    <w:rsid w:val="00E32934"/>
    <w:rsid w:val="00E44953"/>
    <w:rsid w:val="00E806E2"/>
    <w:rsid w:val="00E83FBA"/>
    <w:rsid w:val="00EA5176"/>
    <w:rsid w:val="00EE7BA6"/>
    <w:rsid w:val="00EF1A6E"/>
    <w:rsid w:val="00EF6B33"/>
    <w:rsid w:val="00F13DB6"/>
    <w:rsid w:val="00F1488F"/>
    <w:rsid w:val="00F81DB0"/>
    <w:rsid w:val="00F82E7A"/>
    <w:rsid w:val="00FA08B6"/>
    <w:rsid w:val="00FF4AD0"/>
    <w:rsid w:val="0380C0D2"/>
    <w:rsid w:val="4393A46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F99936"/>
  <w14:defaultImageDpi w14:val="0"/>
  <w15:docId w15:val="{FC8B2967-102F-4741-96DE-6E5E0CBE2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AA3698"/>
    <w:pPr>
      <w:spacing w:after="0" w:line="240" w:lineRule="auto"/>
    </w:pPr>
    <w:rPr>
      <w:rFonts w:ascii="Times New Roman" w:hAnsi="Times New Roman" w:cs="Times New Roman"/>
      <w:sz w:val="20"/>
      <w:szCs w:val="20"/>
      <w:lang w:val="en-US"/>
    </w:rPr>
  </w:style>
  <w:style w:type="paragraph" w:styleId="Header">
    <w:name w:val="header"/>
    <w:basedOn w:val="Normal"/>
    <w:link w:val="HeaderChar"/>
    <w:uiPriority w:val="99"/>
    <w:unhideWhenUsed/>
    <w:rsid w:val="00A019AF"/>
    <w:pPr>
      <w:tabs>
        <w:tab w:val="center" w:pos="4513"/>
        <w:tab w:val="right" w:pos="9026"/>
      </w:tabs>
    </w:pPr>
  </w:style>
  <w:style w:type="character" w:customStyle="1" w:styleId="HeaderChar">
    <w:name w:val="Header Char"/>
    <w:basedOn w:val="DefaultParagraphFont"/>
    <w:link w:val="Header"/>
    <w:uiPriority w:val="99"/>
    <w:rsid w:val="00A019AF"/>
    <w:rPr>
      <w:rFonts w:ascii="Times New Roman" w:hAnsi="Times New Roman" w:cs="Times New Roman"/>
      <w:sz w:val="20"/>
      <w:szCs w:val="20"/>
      <w:lang w:val="en-US"/>
    </w:rPr>
  </w:style>
  <w:style w:type="paragraph" w:styleId="Footer">
    <w:name w:val="footer"/>
    <w:basedOn w:val="Normal"/>
    <w:link w:val="FooterChar"/>
    <w:uiPriority w:val="99"/>
    <w:unhideWhenUsed/>
    <w:rsid w:val="00A019AF"/>
    <w:pPr>
      <w:tabs>
        <w:tab w:val="center" w:pos="4513"/>
        <w:tab w:val="right" w:pos="9026"/>
      </w:tabs>
    </w:pPr>
  </w:style>
  <w:style w:type="character" w:customStyle="1" w:styleId="FooterChar">
    <w:name w:val="Footer Char"/>
    <w:basedOn w:val="DefaultParagraphFont"/>
    <w:link w:val="Footer"/>
    <w:uiPriority w:val="99"/>
    <w:rsid w:val="00A019AF"/>
    <w:rPr>
      <w:rFonts w:ascii="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8589862">
      <w:bodyDiv w:val="1"/>
      <w:marLeft w:val="0"/>
      <w:marRight w:val="0"/>
      <w:marTop w:val="0"/>
      <w:marBottom w:val="0"/>
      <w:divBdr>
        <w:top w:val="none" w:sz="0" w:space="0" w:color="auto"/>
        <w:left w:val="none" w:sz="0" w:space="0" w:color="auto"/>
        <w:bottom w:val="none" w:sz="0" w:space="0" w:color="auto"/>
        <w:right w:val="none" w:sz="0" w:space="0" w:color="auto"/>
      </w:divBdr>
      <w:divsChild>
        <w:div w:id="1412586135">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D37DB2E824E841AA9D7C8250A8DF90" ma:contentTypeVersion="2" ma:contentTypeDescription="Create a new document." ma:contentTypeScope="" ma:versionID="59fd61608195b9a8a4b3a4fa7c4a0eff">
  <xsd:schema xmlns:xsd="http://www.w3.org/2001/XMLSchema" xmlns:xs="http://www.w3.org/2001/XMLSchema" xmlns:p="http://schemas.microsoft.com/office/2006/metadata/properties" xmlns:ns2="3f6024f2-ec53-42bf-9fc5-b1e570b27390" xmlns:ns3="97b6fe81-1556-4112-94ca-31043ca39b71" targetNamespace="http://schemas.microsoft.com/office/2006/metadata/properties" ma:root="true" ma:fieldsID="7f4164418a46a1d60869c36695c3b385" ns2:_="" ns3:_="">
    <xsd:import namespace="3f6024f2-ec53-42bf-9fc5-b1e570b2739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2B1A19-83FE-4D0A-A928-2752C7950CB4}">
  <ds:schemaRefs>
    <ds:schemaRef ds:uri="http://schemas.microsoft.com/sharepoint/v3/contenttype/forms"/>
  </ds:schemaRefs>
</ds:datastoreItem>
</file>

<file path=customXml/itemProps2.xml><?xml version="1.0" encoding="utf-8"?>
<ds:datastoreItem xmlns:ds="http://schemas.openxmlformats.org/officeDocument/2006/customXml" ds:itemID="{87BC1370-58D9-41A3-B82B-1F0BAC7FE918}">
  <ds:schemaRefs>
    <ds:schemaRef ds:uri="http://purl.org/dc/terms/"/>
    <ds:schemaRef ds:uri="97b6fe81-1556-4112-94ca-31043ca39b71"/>
    <ds:schemaRef ds:uri="http://schemas.microsoft.com/office/2006/documentManagement/types"/>
    <ds:schemaRef ds:uri="http://schemas.microsoft.com/office/infopath/2007/PartnerControls"/>
    <ds:schemaRef ds:uri="http://purl.org/dc/elements/1.1/"/>
    <ds:schemaRef ds:uri="http://schemas.microsoft.com/office/2006/metadata/properties"/>
    <ds:schemaRef ds:uri="3f6024f2-ec53-42bf-9fc5-b1e570b27390"/>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B014D6B4-2A8A-4340-886E-770A597156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1</TotalTime>
  <Pages>19</Pages>
  <Words>6112</Words>
  <Characters>34845</Characters>
  <Application>Microsoft Office Word</Application>
  <DocSecurity>8</DocSecurity>
  <Lines>290</Lines>
  <Paragraphs>81</Paragraphs>
  <ScaleCrop>false</ScaleCrop>
  <Company/>
  <LinksUpToDate>false</LinksUpToDate>
  <CharactersWithSpaces>40876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19-2 Construction Process &amp; Scheme Closure</dc:title>
  <dc:subject/>
  <dc:creator>GataAura (ESO), Rashpal</dc:creator>
  <cp:keywords/>
  <dc:description/>
  <cp:lastModifiedBy>Kat Higby [NESO]</cp:lastModifiedBy>
  <cp:revision>3</cp:revision>
  <cp:lastPrinted>2025-04-16T16:08:00Z</cp:lastPrinted>
  <dcterms:created xsi:type="dcterms:W3CDTF">2025-09-23T09:56:00Z</dcterms:created>
  <dcterms:modified xsi:type="dcterms:W3CDTF">2025-09-23T09:57:00Z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4bbdab50-b622-4a89-b2f3-2dc9b27fe77a_Enabled">
    <vt:lpwstr>true</vt:lpwstr>
  </property>
  <property fmtid="{D5CDD505-2E9C-101B-9397-08002B2CF9AE}" pid="4" name="MSIP_Label_4bbdab50-b622-4a89-b2f3-2dc9b27fe77a_SetDate">
    <vt:lpwstr>2025-01-13T13:19:42Z</vt:lpwstr>
  </property>
  <property fmtid="{D5CDD505-2E9C-101B-9397-08002B2CF9AE}" pid="5" name="MSIP_Label_4bbdab50-b622-4a89-b2f3-2dc9b27fe77a_Method">
    <vt:lpwstr>Privileged</vt:lpwstr>
  </property>
  <property fmtid="{D5CDD505-2E9C-101B-9397-08002B2CF9AE}" pid="6" name="MSIP_Label_4bbdab50-b622-4a89-b2f3-2dc9b27fe77a_Name">
    <vt:lpwstr>4bbdab50-b622-4a89-b2f3-2dc9b27fe77a</vt:lpwstr>
  </property>
  <property fmtid="{D5CDD505-2E9C-101B-9397-08002B2CF9AE}" pid="7" name="MSIP_Label_4bbdab50-b622-4a89-b2f3-2dc9b27fe77a_SiteId">
    <vt:lpwstr>953b0f83-1ce6-45c3-82c9-1d847e372339</vt:lpwstr>
  </property>
  <property fmtid="{D5CDD505-2E9C-101B-9397-08002B2CF9AE}" pid="8" name="MSIP_Label_4bbdab50-b622-4a89-b2f3-2dc9b27fe77a_ActionId">
    <vt:lpwstr>66ed7b3d-86d8-4911-9586-52aedf4e91dd</vt:lpwstr>
  </property>
  <property fmtid="{D5CDD505-2E9C-101B-9397-08002B2CF9AE}" pid="9" name="MSIP_Label_4bbdab50-b622-4a89-b2f3-2dc9b27fe77a_ContentBits">
    <vt:lpwstr>0</vt:lpwstr>
  </property>
  <property fmtid="{D5CDD505-2E9C-101B-9397-08002B2CF9AE}" pid="10" name="Order">
    <vt:r8>2866200</vt:r8>
  </property>
  <property fmtid="{D5CDD505-2E9C-101B-9397-08002B2CF9AE}" pid="11" name="ContentTypeId">
    <vt:lpwstr>0x01010073D37DB2E824E841AA9D7C8250A8DF90</vt:lpwstr>
  </property>
  <property fmtid="{D5CDD505-2E9C-101B-9397-08002B2CF9AE}" pid="12" name="docLang">
    <vt:lpwstr>en</vt:lpwstr>
  </property>
</Properties>
</file>